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70C5" w14:textId="77777777" w:rsidR="00691239" w:rsidRDefault="00907A86" w:rsidP="008903E7">
      <w:pPr>
        <w:ind w:left="567" w:hanging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5FBC">
        <w:rPr>
          <w:rFonts w:ascii="Times New Roman" w:hAnsi="Times New Roman" w:cs="Times New Roman"/>
          <w:b/>
          <w:sz w:val="24"/>
          <w:szCs w:val="24"/>
        </w:rPr>
        <w:t xml:space="preserve">Lisa 1 </w:t>
      </w:r>
    </w:p>
    <w:p w14:paraId="39FC068D" w14:textId="20ADABC5" w:rsidR="00907A86" w:rsidRPr="00025FBC" w:rsidRDefault="00907A86" w:rsidP="00691239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FBC">
        <w:rPr>
          <w:rFonts w:ascii="Times New Roman" w:hAnsi="Times New Roman" w:cs="Times New Roman"/>
          <w:b/>
          <w:sz w:val="24"/>
          <w:szCs w:val="24"/>
        </w:rPr>
        <w:t xml:space="preserve">Nõuded </w:t>
      </w:r>
      <w:r w:rsidR="00691239">
        <w:rPr>
          <w:rFonts w:ascii="Times New Roman" w:hAnsi="Times New Roman" w:cs="Times New Roman"/>
          <w:b/>
          <w:sz w:val="24"/>
          <w:szCs w:val="24"/>
        </w:rPr>
        <w:t>I</w:t>
      </w:r>
      <w:r w:rsidRPr="00025FBC">
        <w:rPr>
          <w:rFonts w:ascii="Times New Roman" w:hAnsi="Times New Roman" w:cs="Times New Roman"/>
          <w:b/>
          <w:sz w:val="24"/>
          <w:szCs w:val="24"/>
        </w:rPr>
        <w:t>nseneri meeskonnale</w:t>
      </w:r>
    </w:p>
    <w:p w14:paraId="149419A1" w14:textId="2FBC9E9A" w:rsidR="00F8599E" w:rsidRDefault="00A152DE" w:rsidP="00F1229D">
      <w:pPr>
        <w:pStyle w:val="Loendilik"/>
        <w:numPr>
          <w:ilvl w:val="0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BC">
        <w:rPr>
          <w:rFonts w:ascii="Times New Roman" w:hAnsi="Times New Roman" w:cs="Times New Roman"/>
          <w:b/>
          <w:sz w:val="24"/>
          <w:szCs w:val="24"/>
        </w:rPr>
        <w:t>Inseneri</w:t>
      </w:r>
      <w:r w:rsidRPr="00025F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A86" w:rsidRPr="00025FBC">
        <w:rPr>
          <w:rFonts w:ascii="Times New Roman" w:hAnsi="Times New Roman" w:cs="Times New Roman"/>
          <w:b/>
          <w:bCs/>
          <w:sz w:val="24"/>
          <w:szCs w:val="24"/>
        </w:rPr>
        <w:t>meeskond</w:t>
      </w:r>
    </w:p>
    <w:p w14:paraId="10A7F721" w14:textId="29CCF34F" w:rsidR="00907A86" w:rsidRPr="00025FBC" w:rsidRDefault="00907A86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 xml:space="preserve">Insener peab Teenuse osutamiseks moodustama piisava suuruse ja kogemustega Inseneri meeskonna, kuhu peavad kuuluma sobivalt kvalifitseeritud eriala spetsialistid, kes on tehniliselt kompetentsed oma kohustuste täitmiseks (sh. elektritööde vms tööde </w:t>
      </w:r>
      <w:r w:rsidR="00BE35C3" w:rsidRPr="00025FBC">
        <w:rPr>
          <w:rFonts w:ascii="Times New Roman" w:hAnsi="Times New Roman" w:cs="Times New Roman"/>
          <w:bCs/>
          <w:sz w:val="24"/>
          <w:szCs w:val="24"/>
        </w:rPr>
        <w:t>järelevalve teostamiseks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vajalikud spetsialistid);</w:t>
      </w:r>
    </w:p>
    <w:p w14:paraId="16C064F6" w14:textId="00F7BA34" w:rsidR="00A152DE" w:rsidRPr="00025FBC" w:rsidRDefault="00907A86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Inseneri meeskond peab</w:t>
      </w:r>
      <w:r w:rsidR="00F802ED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7503" w:rsidRPr="00025FBC">
        <w:rPr>
          <w:rFonts w:ascii="Times New Roman" w:hAnsi="Times New Roman" w:cs="Times New Roman"/>
          <w:bCs/>
          <w:sz w:val="24"/>
          <w:szCs w:val="24"/>
        </w:rPr>
        <w:t>sisaldama</w:t>
      </w:r>
      <w:r w:rsidR="002830CB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5960" w:rsidRPr="00025FBC">
        <w:rPr>
          <w:rFonts w:ascii="Times New Roman" w:hAnsi="Times New Roman" w:cs="Times New Roman"/>
          <w:bCs/>
          <w:sz w:val="24"/>
          <w:szCs w:val="24"/>
        </w:rPr>
        <w:t xml:space="preserve">vähemalt </w:t>
      </w:r>
      <w:r w:rsidRPr="00025FBC">
        <w:rPr>
          <w:rFonts w:ascii="Times New Roman" w:hAnsi="Times New Roman" w:cs="Times New Roman"/>
          <w:bCs/>
          <w:sz w:val="24"/>
          <w:szCs w:val="24"/>
        </w:rPr>
        <w:t>järgmis</w:t>
      </w:r>
      <w:r w:rsidR="004D7503" w:rsidRPr="00025FBC">
        <w:rPr>
          <w:rFonts w:ascii="Times New Roman" w:hAnsi="Times New Roman" w:cs="Times New Roman"/>
          <w:bCs/>
          <w:sz w:val="24"/>
          <w:szCs w:val="24"/>
        </w:rPr>
        <w:t>i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võtmeisiku</w:t>
      </w:r>
      <w:r w:rsidR="004D7503" w:rsidRPr="00025FBC">
        <w:rPr>
          <w:rFonts w:ascii="Times New Roman" w:hAnsi="Times New Roman" w:cs="Times New Roman"/>
          <w:bCs/>
          <w:sz w:val="24"/>
          <w:szCs w:val="24"/>
        </w:rPr>
        <w:t>id</w:t>
      </w:r>
      <w:r w:rsidR="00CB5D2F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5D2F" w:rsidRPr="002508F0">
        <w:rPr>
          <w:rFonts w:ascii="Times New Roman" w:hAnsi="Times New Roman" w:cs="Times New Roman"/>
          <w:bCs/>
          <w:sz w:val="24"/>
          <w:szCs w:val="24"/>
        </w:rPr>
        <w:t>ja</w:t>
      </w:r>
      <w:r w:rsidR="00CE082D" w:rsidRPr="002508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554D" w:rsidRPr="002508F0">
        <w:rPr>
          <w:rFonts w:ascii="Times New Roman" w:hAnsi="Times New Roman" w:cs="Times New Roman"/>
          <w:bCs/>
          <w:sz w:val="24"/>
          <w:szCs w:val="24"/>
        </w:rPr>
        <w:t>vajadusel</w:t>
      </w:r>
      <w:r w:rsidR="00CB5D2F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82D" w:rsidRPr="00CE082D">
        <w:rPr>
          <w:rFonts w:ascii="Times New Roman" w:hAnsi="Times New Roman" w:cs="Times New Roman"/>
          <w:bCs/>
          <w:sz w:val="24"/>
          <w:szCs w:val="24"/>
        </w:rPr>
        <w:t>kaasatavat</w:t>
      </w:r>
      <w:r w:rsidR="00CE082D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5D2F" w:rsidRPr="00025FBC">
        <w:rPr>
          <w:rFonts w:ascii="Times New Roman" w:hAnsi="Times New Roman" w:cs="Times New Roman"/>
          <w:bCs/>
          <w:sz w:val="24"/>
          <w:szCs w:val="24"/>
        </w:rPr>
        <w:t>abipersonali</w:t>
      </w:r>
      <w:r w:rsidRPr="00025FBC">
        <w:rPr>
          <w:rFonts w:ascii="Times New Roman" w:hAnsi="Times New Roman" w:cs="Times New Roman"/>
          <w:bCs/>
          <w:sz w:val="24"/>
          <w:szCs w:val="24"/>
        </w:rPr>
        <w:t>:</w:t>
      </w:r>
    </w:p>
    <w:p w14:paraId="6A442DF2" w14:textId="60ECF19D" w:rsidR="00CB5D2F" w:rsidRPr="00025FBC" w:rsidRDefault="00CB5D2F" w:rsidP="00F1229D">
      <w:pPr>
        <w:pStyle w:val="Loendilik"/>
        <w:numPr>
          <w:ilvl w:val="2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Võtmeisikud</w:t>
      </w:r>
    </w:p>
    <w:p w14:paraId="5C569F70" w14:textId="5CCCF9DD" w:rsidR="005108FC" w:rsidRPr="00F50E07" w:rsidRDefault="005D268C" w:rsidP="00F50E07">
      <w:pPr>
        <w:pStyle w:val="Loendilik"/>
        <w:numPr>
          <w:ilvl w:val="0"/>
          <w:numId w:val="2"/>
        </w:numPr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Teede järelevalveinsene</w:t>
      </w:r>
      <w:r w:rsidR="0041554D">
        <w:rPr>
          <w:rFonts w:ascii="Times New Roman" w:hAnsi="Times New Roman" w:cs="Times New Roman"/>
          <w:bCs/>
          <w:sz w:val="24"/>
          <w:szCs w:val="24"/>
        </w:rPr>
        <w:t>r</w:t>
      </w:r>
    </w:p>
    <w:p w14:paraId="782EB2AD" w14:textId="6A60A3F2" w:rsidR="0041554D" w:rsidRPr="00F50E07" w:rsidRDefault="0041554D" w:rsidP="00F50E0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A3E082" w14:textId="4AC3A743" w:rsidR="006623D7" w:rsidRPr="00025FBC" w:rsidRDefault="006623D7" w:rsidP="00F50E07">
      <w:pPr>
        <w:pStyle w:val="Loendilik"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DF1FCD" w14:textId="5DC2254C" w:rsidR="00CB5D2F" w:rsidRPr="00025FBC" w:rsidRDefault="00CB5D2F" w:rsidP="00F1229D">
      <w:pPr>
        <w:pStyle w:val="Loendilik"/>
        <w:numPr>
          <w:ilvl w:val="2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Abipersonal</w:t>
      </w:r>
    </w:p>
    <w:p w14:paraId="4F27C234" w14:textId="708BE1DB" w:rsidR="003D7797" w:rsidRPr="00025FBC" w:rsidRDefault="00FC4B5B" w:rsidP="00F1229D">
      <w:pPr>
        <w:pStyle w:val="Loendilik"/>
        <w:numPr>
          <w:ilvl w:val="0"/>
          <w:numId w:val="2"/>
        </w:numPr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I</w:t>
      </w:r>
      <w:r w:rsidR="005D268C" w:rsidRPr="00025FBC">
        <w:rPr>
          <w:rFonts w:ascii="Times New Roman" w:hAnsi="Times New Roman" w:cs="Times New Roman"/>
          <w:bCs/>
          <w:sz w:val="24"/>
          <w:szCs w:val="24"/>
        </w:rPr>
        <w:t>nsener</w:t>
      </w:r>
      <w:r w:rsidR="00195D33" w:rsidRPr="00025FBC">
        <w:rPr>
          <w:rFonts w:ascii="Times New Roman" w:hAnsi="Times New Roman" w:cs="Times New Roman"/>
          <w:bCs/>
          <w:sz w:val="24"/>
          <w:szCs w:val="24"/>
        </w:rPr>
        <w:t>i</w:t>
      </w:r>
      <w:r w:rsidR="003D7797" w:rsidRPr="00025FBC">
        <w:rPr>
          <w:rFonts w:ascii="Times New Roman" w:hAnsi="Times New Roman" w:cs="Times New Roman"/>
          <w:bCs/>
          <w:sz w:val="24"/>
          <w:szCs w:val="24"/>
        </w:rPr>
        <w:t xml:space="preserve"> abi</w:t>
      </w:r>
    </w:p>
    <w:p w14:paraId="626CBF73" w14:textId="3C19EA86" w:rsidR="00A152DE" w:rsidRPr="00025FBC" w:rsidRDefault="00415F91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Lepingus nimetatud Inseneri meeskonna arvu ja koosseisu saab</w:t>
      </w:r>
      <w:r w:rsidR="005108FC" w:rsidRPr="00025FBC">
        <w:rPr>
          <w:rFonts w:ascii="Times New Roman" w:hAnsi="Times New Roman" w:cs="Times New Roman"/>
          <w:bCs/>
          <w:sz w:val="24"/>
          <w:szCs w:val="24"/>
        </w:rPr>
        <w:t xml:space="preserve"> lühiajaliseks perioodiks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2106" w:rsidRPr="00025FBC">
        <w:rPr>
          <w:rFonts w:ascii="Times New Roman" w:hAnsi="Times New Roman" w:cs="Times New Roman"/>
          <w:bCs/>
          <w:sz w:val="24"/>
          <w:szCs w:val="24"/>
        </w:rPr>
        <w:t xml:space="preserve">kooskõlastatult </w:t>
      </w:r>
      <w:r w:rsidR="00F13D0D" w:rsidRPr="00025FBC">
        <w:rPr>
          <w:rFonts w:ascii="Times New Roman" w:hAnsi="Times New Roman" w:cs="Times New Roman"/>
          <w:bCs/>
          <w:sz w:val="24"/>
          <w:szCs w:val="24"/>
        </w:rPr>
        <w:t>Tellija</w:t>
      </w:r>
      <w:r w:rsidR="00C52106" w:rsidRPr="00025FBC">
        <w:rPr>
          <w:rFonts w:ascii="Times New Roman" w:hAnsi="Times New Roman" w:cs="Times New Roman"/>
          <w:bCs/>
          <w:sz w:val="24"/>
          <w:szCs w:val="24"/>
        </w:rPr>
        <w:t>ga</w:t>
      </w:r>
      <w:r w:rsidR="00564EBC" w:rsidRPr="00025FBC">
        <w:rPr>
          <w:rFonts w:ascii="Times New Roman" w:hAnsi="Times New Roman" w:cs="Times New Roman"/>
          <w:bCs/>
          <w:sz w:val="24"/>
          <w:szCs w:val="24"/>
        </w:rPr>
        <w:t xml:space="preserve"> muuta</w:t>
      </w:r>
      <w:r w:rsidR="00F13D0D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52DE" w:rsidRPr="00025FBC">
        <w:rPr>
          <w:rFonts w:ascii="Times New Roman" w:hAnsi="Times New Roman" w:cs="Times New Roman"/>
          <w:bCs/>
          <w:sz w:val="24"/>
          <w:szCs w:val="24"/>
        </w:rPr>
        <w:t xml:space="preserve">vastavalt </w:t>
      </w:r>
      <w:r w:rsidR="007E24F1" w:rsidRPr="00025FBC">
        <w:rPr>
          <w:rFonts w:ascii="Times New Roman" w:hAnsi="Times New Roman" w:cs="Times New Roman"/>
          <w:bCs/>
          <w:sz w:val="24"/>
          <w:szCs w:val="24"/>
        </w:rPr>
        <w:t>tööde iseloomule ja intensiivsusele objektil</w:t>
      </w:r>
      <w:r w:rsidR="00A152DE" w:rsidRPr="00025F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F97D57" w14:textId="6B87A54D" w:rsidR="00592A40" w:rsidRPr="0086613B" w:rsidRDefault="00F13D0D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J</w:t>
      </w:r>
      <w:r w:rsidR="00C57A47" w:rsidRPr="00025FBC">
        <w:rPr>
          <w:rFonts w:ascii="Times New Roman" w:hAnsi="Times New Roman" w:cs="Times New Roman"/>
          <w:bCs/>
          <w:sz w:val="24"/>
          <w:szCs w:val="24"/>
        </w:rPr>
        <w:t xml:space="preserve">ärelevalveinsener võib volitada Omanikujärelevalve kvaliteedi tagamise plaani </w:t>
      </w:r>
      <w:r w:rsidR="00C57A47" w:rsidRPr="0086613B">
        <w:rPr>
          <w:rFonts w:ascii="Times New Roman" w:hAnsi="Times New Roman" w:cs="Times New Roman"/>
          <w:bCs/>
          <w:sz w:val="24"/>
          <w:szCs w:val="24"/>
        </w:rPr>
        <w:t>kaudu oma meeskonna liikmeid erinevaid objektitööga seotud ülesandeid täitma</w:t>
      </w:r>
      <w:r w:rsidR="00A31807" w:rsidRPr="0086613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4A2EEB" w14:textId="418073F4" w:rsidR="00907A86" w:rsidRPr="0086613B" w:rsidRDefault="00907A86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613B">
        <w:rPr>
          <w:rFonts w:ascii="Times New Roman" w:hAnsi="Times New Roman" w:cs="Times New Roman"/>
          <w:bCs/>
          <w:sz w:val="24"/>
          <w:szCs w:val="24"/>
        </w:rPr>
        <w:t>Võtmeisikute</w:t>
      </w:r>
      <w:r w:rsidR="005108FC" w:rsidRPr="008661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613B">
        <w:rPr>
          <w:rFonts w:ascii="Times New Roman" w:hAnsi="Times New Roman" w:cs="Times New Roman"/>
          <w:bCs/>
          <w:sz w:val="24"/>
          <w:szCs w:val="24"/>
        </w:rPr>
        <w:t>kandi</w:t>
      </w:r>
      <w:r w:rsidR="00BD29F6" w:rsidRPr="0086613B">
        <w:rPr>
          <w:rFonts w:ascii="Times New Roman" w:hAnsi="Times New Roman" w:cs="Times New Roman"/>
          <w:bCs/>
          <w:sz w:val="24"/>
          <w:szCs w:val="24"/>
        </w:rPr>
        <w:t>d</w:t>
      </w:r>
      <w:r w:rsidRPr="0086613B">
        <w:rPr>
          <w:rFonts w:ascii="Times New Roman" w:hAnsi="Times New Roman" w:cs="Times New Roman"/>
          <w:bCs/>
          <w:sz w:val="24"/>
          <w:szCs w:val="24"/>
        </w:rPr>
        <w:t>aatide CV-d esitab Insener Tellijale 5 tööpäeva jooksul alates Lepingu sõlmimisest. Tellija kontrollib isikute vastavust punkti 2</w:t>
      </w:r>
      <w:r w:rsidR="007A2C4F" w:rsidRPr="008661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613B">
        <w:rPr>
          <w:rFonts w:ascii="Times New Roman" w:hAnsi="Times New Roman" w:cs="Times New Roman"/>
          <w:bCs/>
          <w:sz w:val="24"/>
          <w:szCs w:val="24"/>
        </w:rPr>
        <w:t xml:space="preserve">alapunktides toodud </w:t>
      </w:r>
      <w:r w:rsidRPr="002508F0">
        <w:rPr>
          <w:rFonts w:ascii="Times New Roman" w:hAnsi="Times New Roman" w:cs="Times New Roman"/>
          <w:bCs/>
          <w:sz w:val="24"/>
          <w:szCs w:val="24"/>
        </w:rPr>
        <w:t xml:space="preserve">nõuetele </w:t>
      </w:r>
      <w:r w:rsidR="002E20A2" w:rsidRPr="002508F0">
        <w:rPr>
          <w:rFonts w:ascii="Times New Roman" w:hAnsi="Times New Roman" w:cs="Times New Roman"/>
          <w:bCs/>
          <w:sz w:val="24"/>
          <w:szCs w:val="24"/>
        </w:rPr>
        <w:t>5 töö</w:t>
      </w:r>
      <w:r w:rsidRPr="002508F0">
        <w:rPr>
          <w:rFonts w:ascii="Times New Roman" w:hAnsi="Times New Roman" w:cs="Times New Roman"/>
          <w:bCs/>
          <w:sz w:val="24"/>
          <w:szCs w:val="24"/>
        </w:rPr>
        <w:t>päeva</w:t>
      </w:r>
      <w:r w:rsidRPr="0086613B">
        <w:rPr>
          <w:rFonts w:ascii="Times New Roman" w:hAnsi="Times New Roman" w:cs="Times New Roman"/>
          <w:bCs/>
          <w:sz w:val="24"/>
          <w:szCs w:val="24"/>
        </w:rPr>
        <w:t xml:space="preserve"> jooksul ning kooskõlastab kandidaadiks esitatud isiku või keeldub kooskõlastamisest, kui kandidaat ei vasta nimetatud alapunktides toodud nõuetele. Tellijapoolse kooskõlastamisest keeldumise korral esitab </w:t>
      </w:r>
      <w:r w:rsidRPr="0025767A">
        <w:rPr>
          <w:rFonts w:ascii="Times New Roman" w:hAnsi="Times New Roman" w:cs="Times New Roman"/>
          <w:bCs/>
          <w:sz w:val="24"/>
          <w:szCs w:val="24"/>
        </w:rPr>
        <w:t>Insener 4 tööpäeva jooksul</w:t>
      </w:r>
      <w:r w:rsidRPr="0086613B">
        <w:rPr>
          <w:rFonts w:ascii="Times New Roman" w:hAnsi="Times New Roman" w:cs="Times New Roman"/>
          <w:bCs/>
          <w:sz w:val="24"/>
          <w:szCs w:val="24"/>
        </w:rPr>
        <w:t xml:space="preserve"> uue kandida</w:t>
      </w:r>
      <w:r w:rsidR="00F8599E" w:rsidRPr="0086613B">
        <w:rPr>
          <w:rFonts w:ascii="Times New Roman" w:hAnsi="Times New Roman" w:cs="Times New Roman"/>
          <w:bCs/>
          <w:sz w:val="24"/>
          <w:szCs w:val="24"/>
        </w:rPr>
        <w:t>adi Tellijale kooskõlastamiseks;</w:t>
      </w:r>
    </w:p>
    <w:p w14:paraId="7EF6F60A" w14:textId="2F4BABF6" w:rsidR="00907A86" w:rsidRPr="00025FBC" w:rsidRDefault="00DB27EE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Tellijal </w:t>
      </w:r>
      <w:r w:rsidR="005D3772">
        <w:rPr>
          <w:rFonts w:ascii="Times New Roman" w:hAnsi="Times New Roman" w:cs="Times New Roman"/>
          <w:sz w:val="24"/>
          <w:szCs w:val="24"/>
        </w:rPr>
        <w:t>on õigus</w:t>
      </w:r>
      <w:r w:rsidR="00A152DE" w:rsidRPr="0086613B">
        <w:rPr>
          <w:rFonts w:ascii="Times New Roman" w:hAnsi="Times New Roman" w:cs="Times New Roman"/>
          <w:sz w:val="24"/>
          <w:szCs w:val="24"/>
        </w:rPr>
        <w:t xml:space="preserve"> võtmeisikut</w:t>
      </w:r>
      <w:r w:rsidR="00B66C21" w:rsidRPr="0086613B">
        <w:rPr>
          <w:rFonts w:ascii="Times New Roman" w:hAnsi="Times New Roman" w:cs="Times New Roman"/>
          <w:sz w:val="24"/>
          <w:szCs w:val="24"/>
        </w:rPr>
        <w:t xml:space="preserve"> ja/või abipersonali</w:t>
      </w:r>
      <w:r>
        <w:rPr>
          <w:rFonts w:ascii="Times New Roman" w:hAnsi="Times New Roman" w:cs="Times New Roman"/>
          <w:sz w:val="24"/>
          <w:szCs w:val="24"/>
        </w:rPr>
        <w:t xml:space="preserve"> mitte kooskõlastada</w:t>
      </w:r>
      <w:r w:rsidR="00907A86" w:rsidRPr="0086613B">
        <w:rPr>
          <w:rFonts w:ascii="Times New Roman" w:hAnsi="Times New Roman" w:cs="Times New Roman"/>
          <w:sz w:val="24"/>
          <w:szCs w:val="24"/>
        </w:rPr>
        <w:t>, kui võtmeisik</w:t>
      </w:r>
      <w:r w:rsidR="00B66C21" w:rsidRPr="0086613B">
        <w:rPr>
          <w:rFonts w:ascii="Times New Roman" w:hAnsi="Times New Roman" w:cs="Times New Roman"/>
          <w:sz w:val="24"/>
          <w:szCs w:val="24"/>
        </w:rPr>
        <w:t xml:space="preserve"> ja/või abipersonal</w:t>
      </w:r>
      <w:r w:rsidR="00907A86" w:rsidRPr="0086613B">
        <w:rPr>
          <w:rFonts w:ascii="Times New Roman" w:hAnsi="Times New Roman" w:cs="Times New Roman"/>
          <w:sz w:val="24"/>
          <w:szCs w:val="24"/>
        </w:rPr>
        <w:t xml:space="preserve"> on Tellija nõudmisel Tellijaga eelnevalt sõlmitud </w:t>
      </w:r>
      <w:r w:rsidR="00907A86" w:rsidRPr="0025767A">
        <w:rPr>
          <w:rFonts w:ascii="Times New Roman" w:hAnsi="Times New Roman" w:cs="Times New Roman"/>
          <w:sz w:val="24"/>
          <w:szCs w:val="24"/>
        </w:rPr>
        <w:t>lepingust 3 aasta jooksul</w:t>
      </w:r>
      <w:r w:rsidR="00907A86" w:rsidRPr="0086613B">
        <w:rPr>
          <w:rFonts w:ascii="Times New Roman" w:hAnsi="Times New Roman" w:cs="Times New Roman"/>
          <w:sz w:val="24"/>
          <w:szCs w:val="24"/>
        </w:rPr>
        <w:t xml:space="preserve"> välja </w:t>
      </w:r>
      <w:r w:rsidR="00907A86" w:rsidRPr="0086613B">
        <w:rPr>
          <w:rFonts w:ascii="Times New Roman" w:hAnsi="Times New Roman" w:cs="Times New Roman"/>
          <w:bCs/>
          <w:sz w:val="24"/>
          <w:szCs w:val="24"/>
        </w:rPr>
        <w:t>vahetatud</w:t>
      </w:r>
      <w:r w:rsidR="00907A86" w:rsidRPr="0086613B">
        <w:rPr>
          <w:rFonts w:ascii="Times New Roman" w:hAnsi="Times New Roman" w:cs="Times New Roman"/>
          <w:sz w:val="24"/>
          <w:szCs w:val="24"/>
        </w:rPr>
        <w:t xml:space="preserve"> </w:t>
      </w:r>
      <w:r w:rsidR="00F8599E" w:rsidRPr="00025FBC">
        <w:rPr>
          <w:rFonts w:ascii="Times New Roman" w:hAnsi="Times New Roman" w:cs="Times New Roman"/>
          <w:sz w:val="24"/>
          <w:szCs w:val="24"/>
        </w:rPr>
        <w:t xml:space="preserve">seoses võtmeisiku </w:t>
      </w:r>
      <w:r w:rsidR="00B66C21" w:rsidRPr="00025FBC">
        <w:rPr>
          <w:rFonts w:ascii="Times New Roman" w:hAnsi="Times New Roman" w:cs="Times New Roman"/>
          <w:sz w:val="24"/>
          <w:szCs w:val="24"/>
        </w:rPr>
        <w:t xml:space="preserve">ja/või abipersonali </w:t>
      </w:r>
      <w:r w:rsidR="00F8599E" w:rsidRPr="00025FBC">
        <w:rPr>
          <w:rFonts w:ascii="Times New Roman" w:hAnsi="Times New Roman" w:cs="Times New Roman"/>
          <w:sz w:val="24"/>
          <w:szCs w:val="24"/>
        </w:rPr>
        <w:t>tegevusega;</w:t>
      </w:r>
    </w:p>
    <w:p w14:paraId="7F966D69" w14:textId="4601A48D" w:rsidR="0086613B" w:rsidRPr="0086613B" w:rsidRDefault="00126CEF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 xml:space="preserve">Võtmeisikud </w:t>
      </w:r>
      <w:r w:rsidR="001501E8" w:rsidRPr="00025FBC">
        <w:rPr>
          <w:rFonts w:ascii="Times New Roman" w:hAnsi="Times New Roman" w:cs="Times New Roman"/>
          <w:bCs/>
          <w:sz w:val="24"/>
          <w:szCs w:val="24"/>
        </w:rPr>
        <w:t>ja nende vastutus kirjeldatakse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Omanikujärelevalve kvaliteedi tagamise plaanis</w:t>
      </w:r>
      <w:r w:rsidR="00E5356C" w:rsidRPr="00025FB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30E0E" w:rsidRPr="00025FBC">
        <w:rPr>
          <w:rFonts w:ascii="Times New Roman" w:hAnsi="Times New Roman" w:cs="Times New Roman"/>
          <w:bCs/>
          <w:sz w:val="24"/>
          <w:szCs w:val="24"/>
        </w:rPr>
        <w:t>Abipersonal</w:t>
      </w:r>
      <w:r w:rsidR="002F0B0E" w:rsidRPr="00025FBC">
        <w:rPr>
          <w:rFonts w:ascii="Times New Roman" w:hAnsi="Times New Roman" w:cs="Times New Roman"/>
          <w:bCs/>
          <w:sz w:val="24"/>
          <w:szCs w:val="24"/>
        </w:rPr>
        <w:t xml:space="preserve">i koosseisu </w:t>
      </w:r>
      <w:r w:rsidR="001501E8" w:rsidRPr="00025FBC">
        <w:rPr>
          <w:rFonts w:ascii="Times New Roman" w:hAnsi="Times New Roman" w:cs="Times New Roman"/>
          <w:bCs/>
          <w:sz w:val="24"/>
          <w:szCs w:val="24"/>
        </w:rPr>
        <w:t xml:space="preserve">võib </w:t>
      </w:r>
      <w:r w:rsidR="00F30E0E" w:rsidRPr="00025FBC">
        <w:rPr>
          <w:rFonts w:ascii="Times New Roman" w:hAnsi="Times New Roman" w:cs="Times New Roman"/>
          <w:bCs/>
          <w:sz w:val="24"/>
          <w:szCs w:val="24"/>
        </w:rPr>
        <w:t>koo</w:t>
      </w:r>
      <w:r w:rsidR="00F30E0E" w:rsidRPr="0048189D">
        <w:rPr>
          <w:rFonts w:ascii="Times New Roman" w:hAnsi="Times New Roman" w:cs="Times New Roman"/>
          <w:bCs/>
          <w:sz w:val="24"/>
          <w:szCs w:val="24"/>
        </w:rPr>
        <w:t>skõlastada otse Tellijaga</w:t>
      </w:r>
      <w:r w:rsidR="0048189D" w:rsidRPr="0048189D">
        <w:rPr>
          <w:rFonts w:ascii="Times New Roman" w:hAnsi="Times New Roman" w:cs="Times New Roman"/>
          <w:bCs/>
          <w:sz w:val="24"/>
          <w:szCs w:val="24"/>
        </w:rPr>
        <w:t>, kus Omanikujärelevalve kvaliteedi tagamise plaanis ei ole</w:t>
      </w:r>
      <w:r w:rsidR="00A75203">
        <w:rPr>
          <w:rFonts w:ascii="Times New Roman" w:hAnsi="Times New Roman" w:cs="Times New Roman"/>
          <w:bCs/>
          <w:sz w:val="24"/>
          <w:szCs w:val="24"/>
        </w:rPr>
        <w:t xml:space="preserve"> nõutav punktis 4.3 „Pädevus“ </w:t>
      </w:r>
      <w:r w:rsidR="0048189D" w:rsidRPr="0048189D">
        <w:rPr>
          <w:rFonts w:ascii="Times New Roman" w:hAnsi="Times New Roman" w:cs="Times New Roman"/>
          <w:bCs/>
          <w:sz w:val="24"/>
          <w:szCs w:val="24"/>
        </w:rPr>
        <w:t>all isikute esitamist tabeli 4 ja 5 kujul.</w:t>
      </w:r>
      <w:r w:rsidR="00F30E0E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65B4" w:rsidRPr="00025FBC">
        <w:rPr>
          <w:rFonts w:ascii="Times New Roman" w:hAnsi="Times New Roman" w:cs="Times New Roman"/>
          <w:bCs/>
          <w:sz w:val="24"/>
          <w:szCs w:val="24"/>
        </w:rPr>
        <w:t xml:space="preserve">Inseneri meeskonna liikmete 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 xml:space="preserve">arv ja isikud võivad olla ajas muutuvad, kuid </w:t>
      </w:r>
      <w:r w:rsidR="003F5867" w:rsidRPr="00025FBC">
        <w:rPr>
          <w:rFonts w:ascii="Times New Roman" w:hAnsi="Times New Roman" w:cs="Times New Roman"/>
          <w:bCs/>
          <w:sz w:val="24"/>
          <w:szCs w:val="24"/>
        </w:rPr>
        <w:t xml:space="preserve">kõik </w:t>
      </w:r>
      <w:r w:rsidR="00CB5D2F" w:rsidRPr="00025FBC">
        <w:rPr>
          <w:rFonts w:ascii="Times New Roman" w:hAnsi="Times New Roman" w:cs="Times New Roman"/>
          <w:bCs/>
          <w:sz w:val="24"/>
          <w:szCs w:val="24"/>
        </w:rPr>
        <w:t>meeskonna liikmete</w:t>
      </w:r>
      <w:r w:rsidR="00195D33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>muudatused tuleb eelnevalt Tellijaga kooskõlastada</w:t>
      </w:r>
      <w:r w:rsidR="00C92DED" w:rsidRPr="00025FBC">
        <w:rPr>
          <w:rFonts w:ascii="Times New Roman" w:hAnsi="Times New Roman" w:cs="Times New Roman"/>
          <w:bCs/>
          <w:sz w:val="24"/>
          <w:szCs w:val="24"/>
        </w:rPr>
        <w:t>. Tellija võib keelduda kooskõlastamisest, kui esitatud isikud ei vasta Lepingus sätestatud nõuetele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>;</w:t>
      </w:r>
    </w:p>
    <w:p w14:paraId="21970619" w14:textId="5DDDC03E" w:rsidR="00844471" w:rsidRPr="0086613B" w:rsidRDefault="00B036E2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6613B">
        <w:rPr>
          <w:rFonts w:ascii="Times New Roman" w:hAnsi="Times New Roman" w:cs="Times New Roman"/>
          <w:bCs/>
          <w:sz w:val="24"/>
          <w:szCs w:val="24"/>
        </w:rPr>
        <w:t xml:space="preserve">Insener peab tagama Lepingu Lisas 2 nimetatud tööprotsesside juurde meeskonnaliikme(d), kelle arv </w:t>
      </w:r>
      <w:r w:rsidR="006E576F" w:rsidRPr="0086613B">
        <w:rPr>
          <w:rFonts w:ascii="Times New Roman" w:hAnsi="Times New Roman" w:cs="Times New Roman"/>
          <w:bCs/>
          <w:sz w:val="24"/>
          <w:szCs w:val="24"/>
        </w:rPr>
        <w:t>peab olema</w:t>
      </w:r>
      <w:r w:rsidRPr="008661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76F" w:rsidRPr="0086613B">
        <w:rPr>
          <w:rFonts w:ascii="Times New Roman" w:hAnsi="Times New Roman" w:cs="Times New Roman"/>
          <w:bCs/>
          <w:sz w:val="24"/>
          <w:szCs w:val="24"/>
        </w:rPr>
        <w:t xml:space="preserve">kooskõlas teostatavate </w:t>
      </w:r>
      <w:r w:rsidR="007A2C4F" w:rsidRPr="0086613B">
        <w:rPr>
          <w:rFonts w:ascii="Times New Roman" w:hAnsi="Times New Roman" w:cs="Times New Roman"/>
          <w:bCs/>
          <w:sz w:val="24"/>
          <w:szCs w:val="24"/>
        </w:rPr>
        <w:t>tööprotsesside</w:t>
      </w:r>
      <w:r w:rsidR="006E576F" w:rsidRPr="0086613B">
        <w:rPr>
          <w:rFonts w:ascii="Times New Roman" w:hAnsi="Times New Roman" w:cs="Times New Roman"/>
          <w:bCs/>
          <w:sz w:val="24"/>
          <w:szCs w:val="24"/>
        </w:rPr>
        <w:t>ga</w:t>
      </w:r>
      <w:r w:rsidR="002D293E" w:rsidRPr="0086613B">
        <w:rPr>
          <w:rFonts w:ascii="Times New Roman" w:hAnsi="Times New Roman" w:cs="Times New Roman"/>
          <w:bCs/>
          <w:sz w:val="24"/>
          <w:szCs w:val="24"/>
        </w:rPr>
        <w:t>, kuid kelle maksimaalne arv ei tohi ületada Tellija</w:t>
      </w:r>
      <w:r w:rsidR="001501E8" w:rsidRPr="0086613B">
        <w:rPr>
          <w:rFonts w:ascii="Times New Roman" w:hAnsi="Times New Roman" w:cs="Times New Roman"/>
          <w:bCs/>
          <w:sz w:val="24"/>
          <w:szCs w:val="24"/>
        </w:rPr>
        <w:t xml:space="preserve">ga kokkulepitud või </w:t>
      </w:r>
      <w:r w:rsidR="00564EBC" w:rsidRPr="0086613B">
        <w:rPr>
          <w:rFonts w:ascii="Times New Roman" w:hAnsi="Times New Roman" w:cs="Times New Roman"/>
          <w:bCs/>
          <w:sz w:val="24"/>
          <w:szCs w:val="24"/>
        </w:rPr>
        <w:t>L</w:t>
      </w:r>
      <w:r w:rsidR="001501E8" w:rsidRPr="0086613B">
        <w:rPr>
          <w:rFonts w:ascii="Times New Roman" w:hAnsi="Times New Roman" w:cs="Times New Roman"/>
          <w:bCs/>
          <w:sz w:val="24"/>
          <w:szCs w:val="24"/>
        </w:rPr>
        <w:t xml:space="preserve">epingus sätestatud  </w:t>
      </w:r>
      <w:r w:rsidR="002F0B0E" w:rsidRPr="0086613B">
        <w:rPr>
          <w:rFonts w:ascii="Times New Roman" w:hAnsi="Times New Roman" w:cs="Times New Roman"/>
          <w:bCs/>
          <w:sz w:val="24"/>
          <w:szCs w:val="24"/>
        </w:rPr>
        <w:t>meeskonnaliikmete arvu</w:t>
      </w:r>
      <w:r w:rsidR="002F0B0E" w:rsidRPr="005F0C50">
        <w:rPr>
          <w:rFonts w:ascii="Times New Roman" w:hAnsi="Times New Roman" w:cs="Times New Roman"/>
          <w:bCs/>
          <w:sz w:val="24"/>
          <w:szCs w:val="24"/>
        </w:rPr>
        <w:t>.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 Igapäevase objektitöö planeerimisel tuleb alati esimesena </w:t>
      </w:r>
      <w:r w:rsidR="008F12F7" w:rsidRPr="005F0C50">
        <w:rPr>
          <w:rFonts w:ascii="Times New Roman" w:hAnsi="Times New Roman" w:cs="Times New Roman"/>
          <w:bCs/>
          <w:sz w:val="24"/>
          <w:szCs w:val="24"/>
        </w:rPr>
        <w:t>kaasata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 abiinseneri </w:t>
      </w:r>
      <w:r w:rsidR="003C3C95" w:rsidRPr="005F0C50">
        <w:rPr>
          <w:rFonts w:ascii="Times New Roman" w:hAnsi="Times New Roman" w:cs="Times New Roman"/>
          <w:bCs/>
          <w:sz w:val="24"/>
          <w:szCs w:val="24"/>
        </w:rPr>
        <w:t>või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 vastavat järelevalveinseneri</w:t>
      </w:r>
      <w:r w:rsidR="003C3C95" w:rsidRPr="005F0C50">
        <w:rPr>
          <w:rFonts w:ascii="Times New Roman" w:hAnsi="Times New Roman" w:cs="Times New Roman"/>
          <w:bCs/>
          <w:sz w:val="24"/>
          <w:szCs w:val="24"/>
        </w:rPr>
        <w:t xml:space="preserve"> ning seejärel võib kaasata inseneri abisid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. Intensiivsel tööperioodil </w:t>
      </w:r>
      <w:r w:rsidR="00025FBC" w:rsidRPr="005F0C50">
        <w:rPr>
          <w:rFonts w:ascii="Times New Roman" w:hAnsi="Times New Roman" w:cs="Times New Roman"/>
          <w:bCs/>
          <w:sz w:val="24"/>
          <w:szCs w:val="24"/>
        </w:rPr>
        <w:t>võib kaasata omanikujärelevalve teostamisel täiendavat abiinseneri või inseneri abi</w:t>
      </w:r>
      <w:r w:rsidR="003A6384" w:rsidRPr="005F0C50">
        <w:rPr>
          <w:rFonts w:ascii="Times New Roman" w:hAnsi="Times New Roman" w:cs="Times New Roman"/>
          <w:bCs/>
          <w:sz w:val="24"/>
          <w:szCs w:val="24"/>
        </w:rPr>
        <w:t>sid</w:t>
      </w:r>
      <w:r w:rsidR="00025FBC" w:rsidRPr="005F0C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C902286" w14:textId="0EFE5052" w:rsidR="00D44D8A" w:rsidRPr="00025FBC" w:rsidRDefault="00B13904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Inseneri meeskonna</w:t>
      </w:r>
      <w:r w:rsidR="00907548" w:rsidRPr="00025FBC">
        <w:rPr>
          <w:rFonts w:ascii="Times New Roman" w:hAnsi="Times New Roman" w:cs="Times New Roman"/>
          <w:bCs/>
          <w:sz w:val="24"/>
          <w:szCs w:val="24"/>
        </w:rPr>
        <w:t xml:space="preserve"> suurus</w:t>
      </w:r>
      <w:r w:rsidR="00C52106" w:rsidRPr="00025FBC">
        <w:rPr>
          <w:rFonts w:ascii="Times New Roman" w:hAnsi="Times New Roman" w:cs="Times New Roman"/>
          <w:bCs/>
          <w:sz w:val="24"/>
          <w:szCs w:val="24"/>
        </w:rPr>
        <w:t xml:space="preserve"> määramiseks </w:t>
      </w:r>
      <w:r w:rsidR="001742A1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4D8A" w:rsidRPr="00025FBC">
        <w:rPr>
          <w:rFonts w:ascii="Times New Roman" w:hAnsi="Times New Roman" w:cs="Times New Roman"/>
          <w:bCs/>
          <w:sz w:val="24"/>
          <w:szCs w:val="24"/>
        </w:rPr>
        <w:t>ehitustööde</w:t>
      </w:r>
      <w:r w:rsidR="00C52106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4D8A" w:rsidRPr="00025FBC">
        <w:rPr>
          <w:rFonts w:ascii="Times New Roman" w:hAnsi="Times New Roman" w:cs="Times New Roman"/>
          <w:bCs/>
          <w:sz w:val="24"/>
          <w:szCs w:val="24"/>
        </w:rPr>
        <w:t>aegseks</w:t>
      </w:r>
      <w:r w:rsidR="00907548" w:rsidRPr="00025FBC">
        <w:rPr>
          <w:rFonts w:ascii="Times New Roman" w:hAnsi="Times New Roman" w:cs="Times New Roman"/>
          <w:bCs/>
          <w:sz w:val="24"/>
          <w:szCs w:val="24"/>
        </w:rPr>
        <w:t xml:space="preserve"> planeerimiseks </w:t>
      </w:r>
      <w:r w:rsidR="001501E8" w:rsidRPr="00025FBC">
        <w:rPr>
          <w:rFonts w:ascii="Times New Roman" w:hAnsi="Times New Roman" w:cs="Times New Roman"/>
          <w:bCs/>
          <w:sz w:val="24"/>
          <w:szCs w:val="24"/>
        </w:rPr>
        <w:t xml:space="preserve">tuleb lähtuda </w:t>
      </w:r>
      <w:r w:rsidRPr="00025FBC">
        <w:rPr>
          <w:rFonts w:ascii="Times New Roman" w:hAnsi="Times New Roman" w:cs="Times New Roman"/>
          <w:bCs/>
          <w:sz w:val="24"/>
          <w:szCs w:val="24"/>
        </w:rPr>
        <w:t>Töövõtja nädala kava</w:t>
      </w:r>
      <w:r w:rsidR="001501E8" w:rsidRPr="00025FBC">
        <w:rPr>
          <w:rFonts w:ascii="Times New Roman" w:hAnsi="Times New Roman" w:cs="Times New Roman"/>
          <w:bCs/>
          <w:sz w:val="24"/>
          <w:szCs w:val="24"/>
        </w:rPr>
        <w:t>st</w:t>
      </w:r>
      <w:r w:rsidR="00C52106" w:rsidRPr="00025FBC">
        <w:rPr>
          <w:rFonts w:ascii="Times New Roman" w:hAnsi="Times New Roman" w:cs="Times New Roman"/>
          <w:bCs/>
          <w:sz w:val="24"/>
          <w:szCs w:val="24"/>
        </w:rPr>
        <w:t xml:space="preserve"> alljärgnevalt:</w:t>
      </w:r>
    </w:p>
    <w:p w14:paraId="0089418E" w14:textId="2A0F7B14" w:rsidR="00A72CB8" w:rsidRPr="0025767A" w:rsidRDefault="00A72CB8" w:rsidP="00F1229D">
      <w:pPr>
        <w:pStyle w:val="Loendilik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5767A">
        <w:rPr>
          <w:rFonts w:ascii="Times New Roman" w:hAnsi="Times New Roman" w:cs="Times New Roman"/>
          <w:bCs/>
          <w:sz w:val="24"/>
          <w:szCs w:val="24"/>
        </w:rPr>
        <w:t xml:space="preserve">Insener </w:t>
      </w:r>
      <w:r w:rsidR="005B12AF" w:rsidRPr="0025767A">
        <w:rPr>
          <w:rFonts w:ascii="Times New Roman" w:hAnsi="Times New Roman" w:cs="Times New Roman"/>
          <w:bCs/>
          <w:sz w:val="24"/>
          <w:szCs w:val="24"/>
        </w:rPr>
        <w:t xml:space="preserve">peab </w:t>
      </w:r>
      <w:r w:rsidRPr="0025767A">
        <w:rPr>
          <w:rFonts w:ascii="Times New Roman" w:hAnsi="Times New Roman" w:cs="Times New Roman"/>
          <w:bCs/>
          <w:sz w:val="24"/>
          <w:szCs w:val="24"/>
        </w:rPr>
        <w:t>esitama Tellijale</w:t>
      </w:r>
      <w:r w:rsidR="00564EBC" w:rsidRPr="002576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14BC" w:rsidRPr="0025767A">
        <w:rPr>
          <w:rFonts w:ascii="Times New Roman" w:hAnsi="Times New Roman" w:cs="Times New Roman"/>
          <w:bCs/>
          <w:sz w:val="24"/>
          <w:szCs w:val="24"/>
        </w:rPr>
        <w:t>informat</w:t>
      </w:r>
      <w:r w:rsidR="00564EBC" w:rsidRPr="0025767A">
        <w:rPr>
          <w:rFonts w:ascii="Times New Roman" w:hAnsi="Times New Roman" w:cs="Times New Roman"/>
          <w:bCs/>
          <w:sz w:val="24"/>
          <w:szCs w:val="24"/>
        </w:rPr>
        <w:t>sioonina</w:t>
      </w:r>
      <w:r w:rsidR="004214BC" w:rsidRPr="002576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767A">
        <w:rPr>
          <w:rFonts w:ascii="Times New Roman" w:hAnsi="Times New Roman" w:cs="Times New Roman"/>
          <w:bCs/>
          <w:sz w:val="24"/>
          <w:szCs w:val="24"/>
        </w:rPr>
        <w:t xml:space="preserve">oma kavandatava </w:t>
      </w:r>
      <w:r w:rsidR="005B12AF" w:rsidRPr="0025767A">
        <w:rPr>
          <w:rFonts w:ascii="Times New Roman" w:hAnsi="Times New Roman" w:cs="Times New Roman"/>
          <w:bCs/>
          <w:sz w:val="24"/>
          <w:szCs w:val="24"/>
        </w:rPr>
        <w:t>meeskonnaliikmete</w:t>
      </w:r>
      <w:r w:rsidRPr="0025767A">
        <w:rPr>
          <w:rFonts w:ascii="Times New Roman" w:hAnsi="Times New Roman" w:cs="Times New Roman"/>
          <w:bCs/>
          <w:sz w:val="24"/>
          <w:szCs w:val="24"/>
        </w:rPr>
        <w:t xml:space="preserve"> arvu päevade lõikes Töövõtja nädalakavas </w:t>
      </w:r>
      <w:r w:rsidR="00564EBC" w:rsidRPr="0025767A">
        <w:rPr>
          <w:rFonts w:ascii="Times New Roman" w:hAnsi="Times New Roman" w:cs="Times New Roman"/>
          <w:bCs/>
          <w:sz w:val="24"/>
          <w:szCs w:val="24"/>
        </w:rPr>
        <w:t>(isikud nim</w:t>
      </w:r>
      <w:r w:rsidR="00564EBC" w:rsidRPr="0025767A">
        <w:rPr>
          <w:rFonts w:ascii="Times New Roman" w:hAnsi="Times New Roman" w:cs="Times New Roman"/>
          <w:sz w:val="24"/>
          <w:szCs w:val="24"/>
        </w:rPr>
        <w:t xml:space="preserve">eliselt) </w:t>
      </w:r>
      <w:r w:rsidRPr="0025767A">
        <w:rPr>
          <w:rFonts w:ascii="Times New Roman" w:hAnsi="Times New Roman" w:cs="Times New Roman"/>
          <w:sz w:val="24"/>
          <w:szCs w:val="24"/>
        </w:rPr>
        <w:t xml:space="preserve">toodud </w:t>
      </w:r>
      <w:r w:rsidR="001501E8" w:rsidRPr="0025767A">
        <w:rPr>
          <w:rFonts w:ascii="Times New Roman" w:hAnsi="Times New Roman" w:cs="Times New Roman"/>
          <w:sz w:val="24"/>
          <w:szCs w:val="24"/>
        </w:rPr>
        <w:t>järgneva</w:t>
      </w:r>
      <w:r w:rsidRPr="0025767A">
        <w:rPr>
          <w:rFonts w:ascii="Times New Roman" w:hAnsi="Times New Roman" w:cs="Times New Roman"/>
          <w:sz w:val="24"/>
          <w:szCs w:val="24"/>
        </w:rPr>
        <w:t xml:space="preserve"> nädala kohta.</w:t>
      </w:r>
    </w:p>
    <w:p w14:paraId="2CA49404" w14:textId="171D4176" w:rsidR="00A72CB8" w:rsidRPr="00025FBC" w:rsidRDefault="001501E8" w:rsidP="00F1229D">
      <w:pPr>
        <w:pStyle w:val="Loendilik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sz w:val="24"/>
          <w:szCs w:val="24"/>
        </w:rPr>
        <w:lastRenderedPageBreak/>
        <w:t xml:space="preserve">Kui </w:t>
      </w:r>
      <w:r w:rsidR="00A72CB8" w:rsidRPr="00025FBC">
        <w:rPr>
          <w:rFonts w:ascii="Times New Roman" w:hAnsi="Times New Roman" w:cs="Times New Roman"/>
          <w:sz w:val="24"/>
          <w:szCs w:val="24"/>
        </w:rPr>
        <w:t>Tellija</w:t>
      </w:r>
      <w:r w:rsidRPr="00025FBC">
        <w:rPr>
          <w:rFonts w:ascii="Times New Roman" w:hAnsi="Times New Roman" w:cs="Times New Roman"/>
          <w:sz w:val="24"/>
          <w:szCs w:val="24"/>
        </w:rPr>
        <w:t>l on märkusi või kommentaare Inseneri nädalakavale</w:t>
      </w:r>
      <w:r w:rsidR="00564EBC" w:rsidRPr="00025FBC">
        <w:rPr>
          <w:rFonts w:ascii="Times New Roman" w:hAnsi="Times New Roman" w:cs="Times New Roman"/>
          <w:sz w:val="24"/>
          <w:szCs w:val="24"/>
        </w:rPr>
        <w:t xml:space="preserve">, siis </w:t>
      </w:r>
      <w:r w:rsidR="00A72CB8" w:rsidRPr="00025FBC">
        <w:rPr>
          <w:rFonts w:ascii="Times New Roman" w:hAnsi="Times New Roman" w:cs="Times New Roman"/>
          <w:sz w:val="24"/>
          <w:szCs w:val="24"/>
        </w:rPr>
        <w:t>esita</w:t>
      </w:r>
      <w:r w:rsidRPr="00025FBC">
        <w:rPr>
          <w:rFonts w:ascii="Times New Roman" w:hAnsi="Times New Roman" w:cs="Times New Roman"/>
          <w:sz w:val="24"/>
          <w:szCs w:val="24"/>
        </w:rPr>
        <w:t xml:space="preserve">takse </w:t>
      </w:r>
      <w:r w:rsidR="00564EBC" w:rsidRPr="00025FBC">
        <w:rPr>
          <w:rFonts w:ascii="Times New Roman" w:hAnsi="Times New Roman" w:cs="Times New Roman"/>
          <w:sz w:val="24"/>
          <w:szCs w:val="24"/>
        </w:rPr>
        <w:t xml:space="preserve">see </w:t>
      </w:r>
      <w:r w:rsidR="00A72CB8" w:rsidRPr="00025FBC">
        <w:rPr>
          <w:rFonts w:ascii="Times New Roman" w:hAnsi="Times New Roman" w:cs="Times New Roman"/>
          <w:sz w:val="24"/>
          <w:szCs w:val="24"/>
        </w:rPr>
        <w:t>Inseneri</w:t>
      </w:r>
      <w:r w:rsidR="00703A8C" w:rsidRPr="00025FBC">
        <w:rPr>
          <w:rFonts w:ascii="Times New Roman" w:hAnsi="Times New Roman" w:cs="Times New Roman"/>
          <w:sz w:val="24"/>
          <w:szCs w:val="24"/>
        </w:rPr>
        <w:t>le</w:t>
      </w:r>
      <w:r w:rsidR="002F0B0E" w:rsidRP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564EBC" w:rsidRPr="00025FBC">
        <w:rPr>
          <w:rFonts w:ascii="Times New Roman" w:hAnsi="Times New Roman" w:cs="Times New Roman"/>
          <w:sz w:val="24"/>
          <w:szCs w:val="24"/>
        </w:rPr>
        <w:t>korrigeerimiseks</w:t>
      </w:r>
      <w:r w:rsidR="002F0B0E" w:rsidRPr="00025FBC">
        <w:rPr>
          <w:rFonts w:ascii="Times New Roman" w:hAnsi="Times New Roman" w:cs="Times New Roman"/>
          <w:sz w:val="24"/>
          <w:szCs w:val="24"/>
        </w:rPr>
        <w:t>.</w:t>
      </w:r>
      <w:r w:rsidR="00564EBC" w:rsidRPr="00025FBC">
        <w:rPr>
          <w:rFonts w:ascii="Times New Roman" w:hAnsi="Times New Roman" w:cs="Times New Roman"/>
          <w:sz w:val="24"/>
          <w:szCs w:val="24"/>
        </w:rPr>
        <w:t xml:space="preserve"> Tellija poolt tagasiside puudumisel</w:t>
      </w:r>
      <w:r w:rsidR="002F0B0E" w:rsidRP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B70653" w:rsidRPr="00025FBC">
        <w:rPr>
          <w:rFonts w:ascii="Times New Roman" w:hAnsi="Times New Roman" w:cs="Times New Roman"/>
          <w:sz w:val="24"/>
          <w:szCs w:val="24"/>
        </w:rPr>
        <w:t xml:space="preserve">järgneva tööpäeva </w:t>
      </w:r>
      <w:r w:rsidR="00564EBC" w:rsidRPr="00025FBC">
        <w:rPr>
          <w:rFonts w:ascii="Times New Roman" w:hAnsi="Times New Roman" w:cs="Times New Roman"/>
          <w:sz w:val="24"/>
          <w:szCs w:val="24"/>
        </w:rPr>
        <w:t>loetakse Inseneri kava kooskõlastatuks.</w:t>
      </w:r>
    </w:p>
    <w:p w14:paraId="40CF3678" w14:textId="7A2498D1" w:rsidR="00A72CB8" w:rsidRPr="00025FBC" w:rsidRDefault="005B12AF" w:rsidP="00F1229D">
      <w:pPr>
        <w:pStyle w:val="Loendilik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sz w:val="24"/>
          <w:szCs w:val="24"/>
        </w:rPr>
        <w:t>Kui Tellija ei ole</w:t>
      </w:r>
      <w:r w:rsidR="00B70653" w:rsidRPr="00025FBC">
        <w:rPr>
          <w:rFonts w:ascii="Times New Roman" w:hAnsi="Times New Roman" w:cs="Times New Roman"/>
          <w:sz w:val="24"/>
          <w:szCs w:val="24"/>
        </w:rPr>
        <w:t xml:space="preserve"> Insenerile järgneva </w:t>
      </w:r>
      <w:r w:rsidRPr="00025FBC">
        <w:rPr>
          <w:rFonts w:ascii="Times New Roman" w:hAnsi="Times New Roman" w:cs="Times New Roman"/>
          <w:sz w:val="24"/>
          <w:szCs w:val="24"/>
        </w:rPr>
        <w:t>tööpäeva jooksul</w:t>
      </w:r>
      <w:r w:rsidR="00B70653" w:rsidRPr="00025FBC">
        <w:rPr>
          <w:rFonts w:ascii="Times New Roman" w:hAnsi="Times New Roman" w:cs="Times New Roman"/>
          <w:sz w:val="24"/>
          <w:szCs w:val="24"/>
        </w:rPr>
        <w:t xml:space="preserve"> Inseneri </w:t>
      </w:r>
      <w:r w:rsidRPr="00025FBC">
        <w:rPr>
          <w:rFonts w:ascii="Times New Roman" w:hAnsi="Times New Roman" w:cs="Times New Roman"/>
          <w:sz w:val="24"/>
          <w:szCs w:val="24"/>
        </w:rPr>
        <w:t xml:space="preserve">kavandatava meeskonna suuruse kohta märkusi teinud, loetakse </w:t>
      </w:r>
      <w:r w:rsidR="00B70653" w:rsidRPr="00025FBC">
        <w:rPr>
          <w:rFonts w:ascii="Times New Roman" w:hAnsi="Times New Roman" w:cs="Times New Roman"/>
          <w:sz w:val="24"/>
          <w:szCs w:val="24"/>
        </w:rPr>
        <w:t>Inseneri kava</w:t>
      </w:r>
      <w:r w:rsidRP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2F0B0E" w:rsidRPr="00025FBC">
        <w:rPr>
          <w:rFonts w:ascii="Times New Roman" w:hAnsi="Times New Roman" w:cs="Times New Roman"/>
          <w:sz w:val="24"/>
          <w:szCs w:val="24"/>
        </w:rPr>
        <w:t>kooskõlastatuks.</w:t>
      </w:r>
    </w:p>
    <w:p w14:paraId="147128BF" w14:textId="7DFD9780" w:rsidR="00465DCE" w:rsidRPr="00465DCE" w:rsidRDefault="00465DCE" w:rsidP="00F1229D">
      <w:pPr>
        <w:pStyle w:val="Loendilik"/>
        <w:numPr>
          <w:ilvl w:val="0"/>
          <w:numId w:val="5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0F99">
        <w:rPr>
          <w:rFonts w:ascii="Times New Roman" w:hAnsi="Times New Roman" w:cs="Times New Roman"/>
          <w:sz w:val="24"/>
          <w:szCs w:val="24"/>
        </w:rPr>
        <w:t>Juhul</w:t>
      </w:r>
      <w:r w:rsidRPr="00FA0F99">
        <w:rPr>
          <w:rFonts w:ascii="Times New Roman" w:hAnsi="Times New Roman" w:cs="Times New Roman"/>
          <w:bCs/>
          <w:sz w:val="24"/>
          <w:szCs w:val="24"/>
        </w:rPr>
        <w:t xml:space="preserve"> kui tööde kavas toimuvad muutused</w:t>
      </w:r>
      <w:r>
        <w:rPr>
          <w:rFonts w:ascii="Times New Roman" w:hAnsi="Times New Roman" w:cs="Times New Roman"/>
          <w:bCs/>
          <w:sz w:val="24"/>
          <w:szCs w:val="24"/>
        </w:rPr>
        <w:t xml:space="preserve">, millest on etteteavitatud alla </w:t>
      </w:r>
      <w:r w:rsidR="005F0C50" w:rsidRPr="002508F0">
        <w:rPr>
          <w:rFonts w:ascii="Times New Roman" w:hAnsi="Times New Roman" w:cs="Times New Roman"/>
          <w:bCs/>
          <w:sz w:val="24"/>
          <w:szCs w:val="24"/>
        </w:rPr>
        <w:t>5</w:t>
      </w:r>
      <w:r w:rsidRPr="002508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0C50" w:rsidRPr="002508F0">
        <w:rPr>
          <w:rFonts w:ascii="Times New Roman" w:hAnsi="Times New Roman" w:cs="Times New Roman"/>
          <w:bCs/>
          <w:sz w:val="24"/>
          <w:szCs w:val="24"/>
        </w:rPr>
        <w:t>töö</w:t>
      </w:r>
      <w:r w:rsidRPr="002508F0">
        <w:rPr>
          <w:rFonts w:ascii="Times New Roman" w:hAnsi="Times New Roman" w:cs="Times New Roman"/>
          <w:bCs/>
          <w:sz w:val="24"/>
          <w:szCs w:val="24"/>
        </w:rPr>
        <w:t>päeva</w:t>
      </w:r>
      <w:r>
        <w:rPr>
          <w:rFonts w:ascii="Times New Roman" w:hAnsi="Times New Roman" w:cs="Times New Roman"/>
          <w:bCs/>
          <w:sz w:val="24"/>
          <w:szCs w:val="24"/>
        </w:rPr>
        <w:t xml:space="preserve"> ning need</w:t>
      </w:r>
      <w:r w:rsidRPr="00FA0F99">
        <w:rPr>
          <w:rFonts w:ascii="Times New Roman" w:hAnsi="Times New Roman" w:cs="Times New Roman"/>
          <w:bCs/>
          <w:sz w:val="24"/>
          <w:szCs w:val="24"/>
        </w:rPr>
        <w:t xml:space="preserve"> tingivad järelevalveinseneride päevase vajaduse suurenemise, siis ei ole Inseneril kohustust täiendavaid järelevalve insenere kaasata, kuid Inseneril on õigus Tellijaga eelnevalt kooskõlastades seda teha.</w:t>
      </w:r>
    </w:p>
    <w:p w14:paraId="22FD7D7E" w14:textId="36956748" w:rsidR="0048189D" w:rsidRPr="00F1229D" w:rsidRDefault="0048189D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497495155"/>
      <w:r w:rsidRPr="002B15E4">
        <w:rPr>
          <w:rFonts w:ascii="Times New Roman" w:hAnsi="Times New Roman" w:cs="Times New Roman"/>
          <w:bCs/>
          <w:sz w:val="24"/>
          <w:szCs w:val="24"/>
        </w:rPr>
        <w:t>Kehtivas Omanikujärelevalve kvaliteedi tagamise plaanis arvestada järgmiste muudatustega: punktis 4.2 „Projekt</w:t>
      </w:r>
      <w:r w:rsidR="002B15E4" w:rsidRPr="002B15E4">
        <w:rPr>
          <w:rFonts w:ascii="Times New Roman" w:hAnsi="Times New Roman" w:cs="Times New Roman"/>
          <w:bCs/>
          <w:sz w:val="24"/>
          <w:szCs w:val="24"/>
        </w:rPr>
        <w:t>i</w:t>
      </w:r>
      <w:r w:rsidRPr="002B15E4">
        <w:rPr>
          <w:rFonts w:ascii="Times New Roman" w:hAnsi="Times New Roman" w:cs="Times New Roman"/>
          <w:bCs/>
          <w:sz w:val="24"/>
          <w:szCs w:val="24"/>
        </w:rPr>
        <w:t xml:space="preserve"> juhtimisstruktuur“-</w:t>
      </w:r>
      <w:proofErr w:type="spellStart"/>
      <w:r w:rsidRPr="002B15E4">
        <w:rPr>
          <w:rFonts w:ascii="Times New Roman" w:hAnsi="Times New Roman" w:cs="Times New Roman"/>
          <w:bCs/>
          <w:sz w:val="24"/>
          <w:szCs w:val="24"/>
        </w:rPr>
        <w:t>is</w:t>
      </w:r>
      <w:proofErr w:type="spellEnd"/>
      <w:r w:rsidRPr="002B15E4">
        <w:rPr>
          <w:rFonts w:ascii="Times New Roman" w:hAnsi="Times New Roman" w:cs="Times New Roman"/>
          <w:bCs/>
          <w:sz w:val="24"/>
          <w:szCs w:val="24"/>
        </w:rPr>
        <w:t xml:space="preserve"> skeem</w:t>
      </w:r>
      <w:r w:rsidR="002B15E4" w:rsidRPr="002B15E4">
        <w:rPr>
          <w:rFonts w:ascii="Times New Roman" w:hAnsi="Times New Roman" w:cs="Times New Roman"/>
          <w:bCs/>
          <w:sz w:val="24"/>
          <w:szCs w:val="24"/>
        </w:rPr>
        <w:t xml:space="preserve">i 1 </w:t>
      </w:r>
      <w:r w:rsidR="002B15E4" w:rsidRPr="002B15E4">
        <w:rPr>
          <w:rFonts w:ascii="Times New Roman" w:hAnsi="Times New Roman" w:cs="Times New Roman"/>
          <w:sz w:val="24"/>
          <w:szCs w:val="24"/>
        </w:rPr>
        <w:t>„Inseneri meeskoona struktuuri näidis“ ja tabel 3 „asendusmaatriks“ koostada vastavalt Lepingu Lisa punktis 1.2 olevale võtmeisikute struktuurile</w:t>
      </w:r>
      <w:ins w:id="1" w:author="Kairit Vahter" w:date="2021-05-04T15:58:00Z">
        <w:r w:rsidR="00D477A5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3C211482" w14:textId="77777777" w:rsidR="00F1229D" w:rsidRPr="002B15E4" w:rsidRDefault="00F1229D" w:rsidP="00F1229D">
      <w:pPr>
        <w:pStyle w:val="Loendilik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1223DC04" w14:textId="4BD5AEE2" w:rsidR="00F1229D" w:rsidRPr="00BF766A" w:rsidRDefault="00885947" w:rsidP="00BF766A">
      <w:pPr>
        <w:pStyle w:val="Loendilik"/>
        <w:numPr>
          <w:ilvl w:val="0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FBC">
        <w:rPr>
          <w:rFonts w:ascii="Times New Roman" w:hAnsi="Times New Roman" w:cs="Times New Roman"/>
          <w:b/>
          <w:sz w:val="24"/>
          <w:szCs w:val="24"/>
        </w:rPr>
        <w:t>Minimaalsed nõuded võtmeisikutele</w:t>
      </w:r>
      <w:r w:rsidR="003816C5" w:rsidRPr="00025FBC">
        <w:rPr>
          <w:rFonts w:ascii="Times New Roman" w:hAnsi="Times New Roman" w:cs="Times New Roman"/>
          <w:b/>
          <w:sz w:val="24"/>
          <w:szCs w:val="24"/>
        </w:rPr>
        <w:t xml:space="preserve"> ja abipersonalile</w:t>
      </w:r>
    </w:p>
    <w:p w14:paraId="4088A25F" w14:textId="4F389665" w:rsidR="00885947" w:rsidRPr="00025FBC" w:rsidRDefault="00F93F32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BC">
        <w:rPr>
          <w:rFonts w:ascii="Times New Roman" w:hAnsi="Times New Roman" w:cs="Times New Roman"/>
          <w:b/>
          <w:bCs/>
          <w:sz w:val="24"/>
          <w:szCs w:val="24"/>
        </w:rPr>
        <w:t>Teede j</w:t>
      </w:r>
      <w:r w:rsidR="00FC4B5B" w:rsidRPr="00025FBC">
        <w:rPr>
          <w:rFonts w:ascii="Times New Roman" w:hAnsi="Times New Roman" w:cs="Times New Roman"/>
          <w:b/>
          <w:bCs/>
          <w:sz w:val="24"/>
          <w:szCs w:val="24"/>
        </w:rPr>
        <w:t>ärelevalveinsener</w:t>
      </w:r>
    </w:p>
    <w:p w14:paraId="54C9E27D" w14:textId="1B22225E" w:rsidR="00885947" w:rsidRPr="00025FBC" w:rsidRDefault="00F93F32" w:rsidP="00F1229D">
      <w:pPr>
        <w:pStyle w:val="Loendilik"/>
        <w:numPr>
          <w:ilvl w:val="0"/>
          <w:numId w:val="5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sz w:val="24"/>
          <w:szCs w:val="24"/>
        </w:rPr>
        <w:t xml:space="preserve">Teede </w:t>
      </w:r>
      <w:r w:rsidRPr="00025FBC">
        <w:rPr>
          <w:rFonts w:ascii="Times New Roman" w:hAnsi="Times New Roman" w:cs="Times New Roman"/>
          <w:bCs/>
          <w:sz w:val="24"/>
          <w:szCs w:val="24"/>
        </w:rPr>
        <w:t>järelevalveinsener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496692308"/>
      <w:r w:rsidR="00885947" w:rsidRPr="00025FBC">
        <w:rPr>
          <w:rFonts w:ascii="Times New Roman" w:hAnsi="Times New Roman" w:cs="Times New Roman"/>
          <w:sz w:val="24"/>
          <w:szCs w:val="24"/>
        </w:rPr>
        <w:t>peab omama õigust teede ehituse omanikujärelevalve teostamiseks vastavalt oma elukohamaa seadustel</w:t>
      </w:r>
      <w:bookmarkEnd w:id="2"/>
      <w:r w:rsidR="00885947" w:rsidRPr="00025FBC">
        <w:rPr>
          <w:rFonts w:ascii="Times New Roman" w:hAnsi="Times New Roman" w:cs="Times New Roman"/>
          <w:sz w:val="24"/>
          <w:szCs w:val="24"/>
        </w:rPr>
        <w:t>e.</w:t>
      </w:r>
      <w:r w:rsidR="00763B4A" w:rsidRP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885947" w:rsidRPr="00025FBC">
        <w:rPr>
          <w:rFonts w:ascii="Times New Roman" w:hAnsi="Times New Roman" w:cs="Times New Roman"/>
          <w:sz w:val="24"/>
          <w:szCs w:val="24"/>
        </w:rPr>
        <w:t>(Isiku kohta, kelle elukoht ei ole Eesti Vabariik ja kellele ei ole väljastatud</w:t>
      </w:r>
      <w:r w:rsidR="002C09F7">
        <w:rPr>
          <w:rFonts w:ascii="Times New Roman" w:hAnsi="Times New Roman" w:cs="Times New Roman"/>
          <w:sz w:val="24"/>
          <w:szCs w:val="24"/>
        </w:rPr>
        <w:t xml:space="preserve"> vähemalt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 Teedeinseneri </w:t>
      </w:r>
      <w:r w:rsidR="00F50E07">
        <w:rPr>
          <w:rFonts w:ascii="Times New Roman" w:hAnsi="Times New Roman" w:cs="Times New Roman"/>
          <w:sz w:val="24"/>
          <w:szCs w:val="24"/>
        </w:rPr>
        <w:t>7</w:t>
      </w:r>
      <w:r w:rsidR="002508F0">
        <w:rPr>
          <w:rFonts w:ascii="Times New Roman" w:hAnsi="Times New Roman" w:cs="Times New Roman"/>
          <w:sz w:val="24"/>
          <w:szCs w:val="24"/>
        </w:rPr>
        <w:t>.</w:t>
      </w:r>
      <w:r w:rsidR="00E70BCC" w:rsidRPr="00B635E7">
        <w:rPr>
          <w:rFonts w:ascii="Times New Roman" w:hAnsi="Times New Roman" w:cs="Times New Roman"/>
          <w:sz w:val="24"/>
          <w:szCs w:val="24"/>
        </w:rPr>
        <w:t xml:space="preserve"> </w:t>
      </w:r>
      <w:r w:rsidR="00FC19E5" w:rsidRPr="00B635E7">
        <w:rPr>
          <w:rFonts w:ascii="Times New Roman" w:hAnsi="Times New Roman" w:cs="Times New Roman"/>
          <w:sz w:val="24"/>
          <w:szCs w:val="24"/>
        </w:rPr>
        <w:t>k</w:t>
      </w:r>
      <w:r w:rsidR="00885947" w:rsidRPr="00B635E7">
        <w:rPr>
          <w:rFonts w:ascii="Times New Roman" w:hAnsi="Times New Roman" w:cs="Times New Roman"/>
          <w:sz w:val="24"/>
          <w:szCs w:val="24"/>
        </w:rPr>
        <w:t xml:space="preserve">utsetaseme 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(mitte esmane) kutsetunnistust </w:t>
      </w:r>
      <w:proofErr w:type="spellStart"/>
      <w:r w:rsidR="00885947" w:rsidRPr="00025FBC">
        <w:rPr>
          <w:rFonts w:ascii="Times New Roman" w:hAnsi="Times New Roman" w:cs="Times New Roman"/>
          <w:sz w:val="24"/>
          <w:szCs w:val="24"/>
        </w:rPr>
        <w:t>Tee-ehituse</w:t>
      </w:r>
      <w:proofErr w:type="spellEnd"/>
      <w:r w:rsidR="00885947" w:rsidRPr="00025FBC">
        <w:rPr>
          <w:rFonts w:ascii="Times New Roman" w:hAnsi="Times New Roman" w:cs="Times New Roman"/>
          <w:sz w:val="24"/>
          <w:szCs w:val="24"/>
        </w:rPr>
        <w:t xml:space="preserve"> ja korrashoiu </w:t>
      </w:r>
      <w:proofErr w:type="spellStart"/>
      <w:r w:rsidR="00885947" w:rsidRPr="00025FBC">
        <w:rPr>
          <w:rFonts w:ascii="Times New Roman" w:hAnsi="Times New Roman" w:cs="Times New Roman"/>
          <w:sz w:val="24"/>
          <w:szCs w:val="24"/>
        </w:rPr>
        <w:t>alleriala</w:t>
      </w:r>
      <w:proofErr w:type="spellEnd"/>
      <w:r w:rsid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885947" w:rsidRPr="00025FBC">
        <w:rPr>
          <w:rFonts w:ascii="Times New Roman" w:hAnsi="Times New Roman" w:cs="Times New Roman"/>
          <w:sz w:val="24"/>
          <w:szCs w:val="24"/>
        </w:rPr>
        <w:t>Järelevalve ametialal, esitatakse tema elukohamaal väljastatud tegevusloa koopia või tõend selle kohta, et ta omab õigust tee ehituse omanikujärelevalve</w:t>
      </w:r>
      <w:r w:rsidR="00885947" w:rsidRPr="00025FBC" w:rsidDel="00705385">
        <w:rPr>
          <w:rFonts w:ascii="Times New Roman" w:hAnsi="Times New Roman" w:cs="Times New Roman"/>
          <w:sz w:val="24"/>
          <w:szCs w:val="24"/>
        </w:rPr>
        <w:t xml:space="preserve"> </w:t>
      </w:r>
      <w:r w:rsidR="00885947" w:rsidRPr="00025FBC">
        <w:rPr>
          <w:rFonts w:ascii="Times New Roman" w:hAnsi="Times New Roman" w:cs="Times New Roman"/>
          <w:sz w:val="24"/>
          <w:szCs w:val="24"/>
        </w:rPr>
        <w:t>teostamiseks vastavalt oma elukohamaa seadustele. Tõendiks loetakse vastavasisulist kinnitust koos väljavõttega vastava asukohamaa õigusaktist selle olemasolu korral);</w:t>
      </w:r>
    </w:p>
    <w:p w14:paraId="76EA1AE8" w14:textId="60874663" w:rsidR="00885947" w:rsidRDefault="00F93F32" w:rsidP="00F1229D">
      <w:pPr>
        <w:pStyle w:val="Loendilik"/>
        <w:numPr>
          <w:ilvl w:val="0"/>
          <w:numId w:val="5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sz w:val="24"/>
          <w:szCs w:val="24"/>
        </w:rPr>
        <w:t>Teede järelevalveinsener</w:t>
      </w:r>
      <w:r w:rsidR="00FC19E5" w:rsidRP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885947" w:rsidRPr="00025FBC">
        <w:rPr>
          <w:rFonts w:ascii="Times New Roman" w:hAnsi="Times New Roman" w:cs="Times New Roman"/>
          <w:sz w:val="24"/>
          <w:szCs w:val="24"/>
        </w:rPr>
        <w:t>peab viimase 5 aasta (</w:t>
      </w:r>
      <w:r w:rsidR="00F50E07">
        <w:rPr>
          <w:rFonts w:ascii="Times New Roman" w:hAnsi="Times New Roman" w:cs="Times New Roman"/>
          <w:sz w:val="24"/>
          <w:szCs w:val="24"/>
        </w:rPr>
        <w:t>0</w:t>
      </w:r>
      <w:r w:rsidR="002508F0">
        <w:rPr>
          <w:rFonts w:ascii="Times New Roman" w:hAnsi="Times New Roman" w:cs="Times New Roman"/>
          <w:sz w:val="24"/>
          <w:szCs w:val="24"/>
        </w:rPr>
        <w:t>3</w:t>
      </w:r>
      <w:r w:rsidR="00885947" w:rsidRPr="00025FBC">
        <w:rPr>
          <w:rFonts w:ascii="Times New Roman" w:hAnsi="Times New Roman" w:cs="Times New Roman"/>
          <w:sz w:val="24"/>
          <w:szCs w:val="24"/>
        </w:rPr>
        <w:t>/201</w:t>
      </w:r>
      <w:r w:rsidR="00F50E07">
        <w:rPr>
          <w:rFonts w:ascii="Times New Roman" w:hAnsi="Times New Roman" w:cs="Times New Roman"/>
          <w:sz w:val="24"/>
          <w:szCs w:val="24"/>
        </w:rPr>
        <w:t>7</w:t>
      </w:r>
      <w:r w:rsidR="00885947" w:rsidRPr="00025FBC">
        <w:rPr>
          <w:rFonts w:ascii="Times New Roman" w:hAnsi="Times New Roman" w:cs="Times New Roman"/>
          <w:sz w:val="24"/>
          <w:szCs w:val="24"/>
        </w:rPr>
        <w:t>-</w:t>
      </w:r>
      <w:r w:rsidR="00F50E07">
        <w:rPr>
          <w:rFonts w:ascii="Times New Roman" w:hAnsi="Times New Roman" w:cs="Times New Roman"/>
          <w:sz w:val="24"/>
          <w:szCs w:val="24"/>
        </w:rPr>
        <w:t>0</w:t>
      </w:r>
      <w:r w:rsidR="002508F0">
        <w:rPr>
          <w:rFonts w:ascii="Times New Roman" w:hAnsi="Times New Roman" w:cs="Times New Roman"/>
          <w:sz w:val="24"/>
          <w:szCs w:val="24"/>
        </w:rPr>
        <w:t>2</w:t>
      </w:r>
      <w:r w:rsidR="00885947" w:rsidRPr="00025FBC">
        <w:rPr>
          <w:rFonts w:ascii="Times New Roman" w:hAnsi="Times New Roman" w:cs="Times New Roman"/>
          <w:sz w:val="24"/>
          <w:szCs w:val="24"/>
        </w:rPr>
        <w:t>/20</w:t>
      </w:r>
      <w:r w:rsidR="00F50E07">
        <w:rPr>
          <w:rFonts w:ascii="Times New Roman" w:hAnsi="Times New Roman" w:cs="Times New Roman"/>
          <w:sz w:val="24"/>
          <w:szCs w:val="24"/>
        </w:rPr>
        <w:t>22</w:t>
      </w:r>
      <w:r w:rsidR="00885947" w:rsidRPr="00025FB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85947" w:rsidRPr="00025FBC">
        <w:rPr>
          <w:rFonts w:ascii="Times New Roman" w:hAnsi="Times New Roman" w:cs="Times New Roman"/>
          <w:sz w:val="24"/>
          <w:szCs w:val="24"/>
        </w:rPr>
        <w:t>tööde lõpp pea</w:t>
      </w:r>
      <w:r w:rsidR="00D92039" w:rsidRPr="00025FBC">
        <w:rPr>
          <w:rFonts w:ascii="Times New Roman" w:hAnsi="Times New Roman" w:cs="Times New Roman"/>
          <w:sz w:val="24"/>
          <w:szCs w:val="24"/>
        </w:rPr>
        <w:t>b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 jääma nimetatud</w:t>
      </w:r>
      <w:r w:rsidRPr="00025FBC">
        <w:rPr>
          <w:rFonts w:ascii="Times New Roman" w:hAnsi="Times New Roman" w:cs="Times New Roman"/>
          <w:sz w:val="24"/>
          <w:szCs w:val="24"/>
        </w:rPr>
        <w:t xml:space="preserve"> </w:t>
      </w:r>
      <w:r w:rsidR="00E0533E" w:rsidRPr="00025FBC">
        <w:rPr>
          <w:rFonts w:ascii="Times New Roman" w:hAnsi="Times New Roman" w:cs="Times New Roman"/>
          <w:sz w:val="24"/>
          <w:szCs w:val="24"/>
        </w:rPr>
        <w:t>ajavahemikku</w:t>
      </w:r>
      <w:r w:rsidR="00D92039" w:rsidRPr="00025FBC">
        <w:rPr>
          <w:rFonts w:ascii="Times New Roman" w:hAnsi="Times New Roman" w:cs="Times New Roman"/>
          <w:sz w:val="24"/>
          <w:szCs w:val="24"/>
        </w:rPr>
        <w:t xml:space="preserve">) 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jooksul olema osalenud vähemalt ühes avalikult kasutatava tee </w:t>
      </w:r>
      <w:r w:rsidR="00885947" w:rsidRPr="00025FBC">
        <w:rPr>
          <w:rFonts w:ascii="Times New Roman" w:hAnsi="Times New Roman" w:cs="Times New Roman"/>
          <w:bCs/>
          <w:sz w:val="24"/>
          <w:szCs w:val="24"/>
        </w:rPr>
        <w:t xml:space="preserve"> ehituse projektis, mille ehitusmaksumus 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on vähemalt </w:t>
      </w:r>
      <w:r w:rsidR="00F50E07" w:rsidRPr="002508F0">
        <w:rPr>
          <w:rFonts w:ascii="Times New Roman" w:hAnsi="Times New Roman" w:cs="Times New Roman"/>
          <w:iCs/>
          <w:sz w:val="24"/>
          <w:szCs w:val="24"/>
        </w:rPr>
        <w:t>60 000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 EUR ilma käibemaksuta, omanikujärelevalve- või ehitustööde projektijuhina</w:t>
      </w:r>
      <w:r w:rsidR="008F12F7">
        <w:rPr>
          <w:rFonts w:ascii="Times New Roman" w:hAnsi="Times New Roman" w:cs="Times New Roman"/>
          <w:sz w:val="24"/>
          <w:szCs w:val="24"/>
        </w:rPr>
        <w:t>, objektijuhina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 või </w:t>
      </w:r>
      <w:r w:rsidR="00F61D9D" w:rsidRPr="00025FBC">
        <w:rPr>
          <w:rFonts w:ascii="Times New Roman" w:hAnsi="Times New Roman" w:cs="Times New Roman"/>
          <w:sz w:val="24"/>
          <w:szCs w:val="24"/>
        </w:rPr>
        <w:t>teede järelevalveinsenerina</w:t>
      </w:r>
      <w:r w:rsidR="008F12F7">
        <w:rPr>
          <w:rFonts w:ascii="Times New Roman" w:hAnsi="Times New Roman" w:cs="Times New Roman"/>
          <w:sz w:val="24"/>
          <w:szCs w:val="24"/>
        </w:rPr>
        <w:t xml:space="preserve"> (sh abiinsener, kui kogemus on omandatud peale kõrghariduse omandamist)</w:t>
      </w:r>
      <w:r w:rsidR="00885947" w:rsidRPr="00025FBC">
        <w:rPr>
          <w:rFonts w:ascii="Times New Roman" w:hAnsi="Times New Roman" w:cs="Times New Roman"/>
          <w:sz w:val="24"/>
          <w:szCs w:val="24"/>
        </w:rPr>
        <w:t xml:space="preserve"> tee-ehitustööde ajal, järjestikku vähemalt kahe kuu vältel. CV-s esitada andmed maksumuse, vastutava järelevalve inseneri objektiga seotud tööülesannete kirjelduse kohta. Koos CV-ga tuleb esitada tellijate kinnitused, mis peavad sisaldama järgnevaid andmeid: nimetus (koos tee nr ja nimega), lepingu täitmismaksumus, projektis osalemise aeg</w:t>
      </w:r>
      <w:r w:rsidR="00F1229D">
        <w:rPr>
          <w:rFonts w:ascii="Times New Roman" w:hAnsi="Times New Roman" w:cs="Times New Roman"/>
          <w:sz w:val="24"/>
          <w:szCs w:val="24"/>
        </w:rPr>
        <w:t>.</w:t>
      </w:r>
    </w:p>
    <w:p w14:paraId="54A8A645" w14:textId="77777777" w:rsidR="00F1229D" w:rsidRPr="00025FBC" w:rsidRDefault="00F1229D" w:rsidP="00F1229D">
      <w:pPr>
        <w:pStyle w:val="Loendilik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9076DE4" w14:textId="77777777" w:rsidR="00F1229D" w:rsidRPr="00025FBC" w:rsidRDefault="00F1229D" w:rsidP="00F1229D">
      <w:pPr>
        <w:pStyle w:val="Loendilik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043697EA" w14:textId="77777777" w:rsidR="00F1229D" w:rsidRPr="00025FBC" w:rsidRDefault="00F1229D" w:rsidP="00F1229D">
      <w:pPr>
        <w:pStyle w:val="Loendilik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496716597"/>
    </w:p>
    <w:bookmarkEnd w:id="3"/>
    <w:p w14:paraId="7F6EF655" w14:textId="6FF1A554" w:rsidR="0071400C" w:rsidRPr="0025767A" w:rsidRDefault="0071400C" w:rsidP="00F1229D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67A">
        <w:rPr>
          <w:rFonts w:ascii="Times New Roman" w:hAnsi="Times New Roman" w:cs="Times New Roman"/>
          <w:b/>
          <w:bCs/>
          <w:sz w:val="24"/>
          <w:szCs w:val="24"/>
        </w:rPr>
        <w:t>Inseneri abi</w:t>
      </w:r>
    </w:p>
    <w:p w14:paraId="2460797C" w14:textId="46AE6DBD" w:rsidR="0071400C" w:rsidRPr="00025FBC" w:rsidRDefault="0071400C" w:rsidP="00F1229D">
      <w:pPr>
        <w:pStyle w:val="Loendilik"/>
        <w:numPr>
          <w:ilvl w:val="0"/>
          <w:numId w:val="6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7BC9897F">
        <w:rPr>
          <w:rFonts w:ascii="Times New Roman" w:hAnsi="Times New Roman" w:cs="Times New Roman"/>
          <w:sz w:val="24"/>
          <w:szCs w:val="24"/>
        </w:rPr>
        <w:t>Inseneri abil peab olema</w:t>
      </w:r>
      <w:r w:rsidR="732426AB" w:rsidRPr="7BC9897F">
        <w:rPr>
          <w:rFonts w:ascii="Times New Roman" w:hAnsi="Times New Roman" w:cs="Times New Roman"/>
          <w:sz w:val="24"/>
          <w:szCs w:val="24"/>
        </w:rPr>
        <w:t xml:space="preserve"> </w:t>
      </w:r>
      <w:r w:rsidRPr="7BC9897F">
        <w:rPr>
          <w:rFonts w:ascii="Times New Roman" w:hAnsi="Times New Roman" w:cs="Times New Roman"/>
          <w:sz w:val="24"/>
          <w:szCs w:val="24"/>
        </w:rPr>
        <w:t>omandamisel teedeehituse</w:t>
      </w:r>
      <w:r w:rsidR="00CB6BB2" w:rsidRPr="7BC9897F">
        <w:rPr>
          <w:rFonts w:ascii="Times New Roman" w:hAnsi="Times New Roman" w:cs="Times New Roman"/>
          <w:sz w:val="24"/>
          <w:szCs w:val="24"/>
        </w:rPr>
        <w:t xml:space="preserve">, sillaehituse </w:t>
      </w:r>
      <w:r w:rsidRPr="7BC9897F">
        <w:rPr>
          <w:rFonts w:ascii="Times New Roman" w:hAnsi="Times New Roman" w:cs="Times New Roman"/>
          <w:sz w:val="24"/>
          <w:szCs w:val="24"/>
        </w:rPr>
        <w:t>või ehituse erialane kõrg</w:t>
      </w:r>
      <w:r w:rsidR="00E20524" w:rsidRPr="7BC9897F">
        <w:rPr>
          <w:rFonts w:ascii="Times New Roman" w:hAnsi="Times New Roman" w:cs="Times New Roman"/>
          <w:sz w:val="24"/>
          <w:szCs w:val="24"/>
        </w:rPr>
        <w:t>-</w:t>
      </w:r>
      <w:r w:rsidRPr="7BC9897F">
        <w:rPr>
          <w:rFonts w:ascii="Times New Roman" w:hAnsi="Times New Roman" w:cs="Times New Roman"/>
          <w:sz w:val="24"/>
          <w:szCs w:val="24"/>
        </w:rPr>
        <w:t xml:space="preserve"> </w:t>
      </w:r>
      <w:r w:rsidR="00E20524" w:rsidRPr="7BC9897F">
        <w:rPr>
          <w:rFonts w:ascii="Times New Roman" w:hAnsi="Times New Roman" w:cs="Times New Roman"/>
          <w:sz w:val="24"/>
          <w:szCs w:val="24"/>
        </w:rPr>
        <w:t xml:space="preserve">või </w:t>
      </w:r>
      <w:r w:rsidR="00BE64E1" w:rsidRPr="7BC9897F">
        <w:rPr>
          <w:rFonts w:ascii="Times New Roman" w:hAnsi="Times New Roman" w:cs="Times New Roman"/>
          <w:sz w:val="24"/>
          <w:szCs w:val="24"/>
        </w:rPr>
        <w:t>ra</w:t>
      </w:r>
      <w:r w:rsidR="00DB72F8" w:rsidRPr="7BC9897F">
        <w:rPr>
          <w:rFonts w:ascii="Times New Roman" w:hAnsi="Times New Roman" w:cs="Times New Roman"/>
          <w:sz w:val="24"/>
          <w:szCs w:val="24"/>
        </w:rPr>
        <w:t>kenduslik</w:t>
      </w:r>
      <w:r w:rsidR="00BE64E1" w:rsidRPr="7BC9897F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E20524" w:rsidRPr="7BC9897F">
        <w:rPr>
          <w:rFonts w:ascii="Times New Roman" w:hAnsi="Times New Roman" w:cs="Times New Roman"/>
          <w:sz w:val="24"/>
          <w:szCs w:val="24"/>
        </w:rPr>
        <w:t>kesk-eri</w:t>
      </w:r>
      <w:proofErr w:type="spellEnd"/>
      <w:r w:rsidR="00E20524" w:rsidRPr="7BC9897F">
        <w:rPr>
          <w:rFonts w:ascii="Times New Roman" w:hAnsi="Times New Roman" w:cs="Times New Roman"/>
          <w:sz w:val="24"/>
          <w:szCs w:val="24"/>
        </w:rPr>
        <w:t xml:space="preserve"> haridus</w:t>
      </w:r>
      <w:r w:rsidR="00ED3E1A" w:rsidRPr="7BC9897F">
        <w:rPr>
          <w:rFonts w:ascii="Times New Roman" w:hAnsi="Times New Roman" w:cs="Times New Roman"/>
          <w:sz w:val="24"/>
          <w:szCs w:val="24"/>
        </w:rPr>
        <w:t xml:space="preserve"> </w:t>
      </w:r>
      <w:r w:rsidRPr="7BC9897F">
        <w:rPr>
          <w:rFonts w:ascii="Times New Roman" w:hAnsi="Times New Roman" w:cs="Times New Roman"/>
          <w:sz w:val="24"/>
          <w:szCs w:val="24"/>
        </w:rPr>
        <w:t>(läbitud aineid vähemalt 120 EAP ulatuses</w:t>
      </w:r>
      <w:r w:rsidR="00DB72F8" w:rsidRPr="7BC9897F">
        <w:rPr>
          <w:rFonts w:ascii="Times New Roman" w:hAnsi="Times New Roman" w:cs="Times New Roman"/>
          <w:sz w:val="24"/>
          <w:szCs w:val="24"/>
        </w:rPr>
        <w:t xml:space="preserve">) </w:t>
      </w:r>
      <w:r w:rsidR="000E7F0A" w:rsidRPr="7BC9897F">
        <w:rPr>
          <w:rFonts w:ascii="Times New Roman" w:hAnsi="Times New Roman" w:cs="Times New Roman"/>
          <w:sz w:val="24"/>
          <w:szCs w:val="24"/>
        </w:rPr>
        <w:t>vastav</w:t>
      </w:r>
      <w:r w:rsidR="00ED3E1A" w:rsidRPr="7BC9897F">
        <w:rPr>
          <w:rFonts w:ascii="Times New Roman" w:hAnsi="Times New Roman" w:cs="Times New Roman"/>
          <w:sz w:val="24"/>
          <w:szCs w:val="24"/>
        </w:rPr>
        <w:t>a</w:t>
      </w:r>
      <w:r w:rsidR="000E7F0A" w:rsidRPr="7BC9897F">
        <w:rPr>
          <w:rFonts w:ascii="Times New Roman" w:hAnsi="Times New Roman" w:cs="Times New Roman"/>
          <w:sz w:val="24"/>
          <w:szCs w:val="24"/>
        </w:rPr>
        <w:t xml:space="preserve"> kooli tõend</w:t>
      </w:r>
      <w:r w:rsidR="00ED3E1A" w:rsidRPr="7BC9897F">
        <w:rPr>
          <w:rFonts w:ascii="Times New Roman" w:hAnsi="Times New Roman" w:cs="Times New Roman"/>
          <w:sz w:val="24"/>
          <w:szCs w:val="24"/>
        </w:rPr>
        <w:t>i</w:t>
      </w:r>
      <w:r w:rsidR="000E7F0A" w:rsidRPr="7BC9897F">
        <w:rPr>
          <w:rFonts w:ascii="Times New Roman" w:hAnsi="Times New Roman" w:cs="Times New Roman"/>
          <w:sz w:val="24"/>
          <w:szCs w:val="24"/>
        </w:rPr>
        <w:t xml:space="preserve"> või väljavõ</w:t>
      </w:r>
      <w:r w:rsidR="00715859" w:rsidRPr="7BC9897F">
        <w:rPr>
          <w:rFonts w:ascii="Times New Roman" w:hAnsi="Times New Roman" w:cs="Times New Roman"/>
          <w:sz w:val="24"/>
          <w:szCs w:val="24"/>
        </w:rPr>
        <w:t>t</w:t>
      </w:r>
      <w:r w:rsidR="000E7F0A" w:rsidRPr="7BC9897F">
        <w:rPr>
          <w:rFonts w:ascii="Times New Roman" w:hAnsi="Times New Roman" w:cs="Times New Roman"/>
          <w:sz w:val="24"/>
          <w:szCs w:val="24"/>
        </w:rPr>
        <w:t>te</w:t>
      </w:r>
      <w:r w:rsidR="00DB72F8" w:rsidRPr="7BC9897F">
        <w:rPr>
          <w:rFonts w:ascii="Times New Roman" w:hAnsi="Times New Roman" w:cs="Times New Roman"/>
          <w:sz w:val="24"/>
          <w:szCs w:val="24"/>
        </w:rPr>
        <w:t>ga</w:t>
      </w:r>
      <w:r w:rsidR="000E7F0A" w:rsidRPr="7BC9897F">
        <w:rPr>
          <w:rFonts w:ascii="Times New Roman" w:hAnsi="Times New Roman" w:cs="Times New Roman"/>
          <w:sz w:val="24"/>
          <w:szCs w:val="24"/>
        </w:rPr>
        <w:t xml:space="preserve"> õppeinfosü</w:t>
      </w:r>
      <w:r w:rsidR="00025FBC" w:rsidRPr="7BC9897F">
        <w:rPr>
          <w:rFonts w:ascii="Times New Roman" w:hAnsi="Times New Roman" w:cs="Times New Roman"/>
          <w:sz w:val="24"/>
          <w:szCs w:val="24"/>
        </w:rPr>
        <w:t>s</w:t>
      </w:r>
      <w:r w:rsidR="000E7F0A" w:rsidRPr="7BC9897F">
        <w:rPr>
          <w:rFonts w:ascii="Times New Roman" w:hAnsi="Times New Roman" w:cs="Times New Roman"/>
          <w:sz w:val="24"/>
          <w:szCs w:val="24"/>
        </w:rPr>
        <w:t xml:space="preserve">teemist </w:t>
      </w:r>
      <w:r w:rsidR="00ED3E1A" w:rsidRPr="7BC9897F">
        <w:rPr>
          <w:rFonts w:ascii="Times New Roman" w:hAnsi="Times New Roman" w:cs="Times New Roman"/>
          <w:sz w:val="24"/>
          <w:szCs w:val="24"/>
        </w:rPr>
        <w:t>(</w:t>
      </w:r>
      <w:r w:rsidR="000E7F0A" w:rsidRPr="7BC9897F">
        <w:rPr>
          <w:rFonts w:ascii="Times New Roman" w:hAnsi="Times New Roman" w:cs="Times New Roman"/>
          <w:sz w:val="24"/>
          <w:szCs w:val="24"/>
        </w:rPr>
        <w:t>lisada CV-le</w:t>
      </w:r>
      <w:r w:rsidRPr="7BC9897F">
        <w:rPr>
          <w:rFonts w:ascii="Times New Roman" w:hAnsi="Times New Roman" w:cs="Times New Roman"/>
          <w:sz w:val="24"/>
          <w:szCs w:val="24"/>
        </w:rPr>
        <w:t>);</w:t>
      </w:r>
    </w:p>
    <w:p w14:paraId="5760FC8E" w14:textId="7328FACF" w:rsidR="001A3D0C" w:rsidRPr="0055645E" w:rsidRDefault="001A3D0C" w:rsidP="00F1229D">
      <w:pPr>
        <w:pStyle w:val="Loendilik"/>
        <w:numPr>
          <w:ilvl w:val="0"/>
          <w:numId w:val="6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Hlk496716719"/>
      <w:r w:rsidRPr="0055645E">
        <w:rPr>
          <w:rFonts w:ascii="Times New Roman" w:hAnsi="Times New Roman" w:cs="Times New Roman"/>
          <w:bCs/>
          <w:sz w:val="24"/>
          <w:szCs w:val="24"/>
        </w:rPr>
        <w:t>Insener peab tagama inseneri</w:t>
      </w:r>
      <w:r w:rsidR="00481086" w:rsidRPr="005564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645E">
        <w:rPr>
          <w:rFonts w:ascii="Times New Roman" w:hAnsi="Times New Roman" w:cs="Times New Roman"/>
          <w:bCs/>
          <w:sz w:val="24"/>
          <w:szCs w:val="24"/>
        </w:rPr>
        <w:t>abile enne objektile tulemist</w:t>
      </w:r>
      <w:r w:rsidR="00F425A2" w:rsidRPr="0055645E">
        <w:rPr>
          <w:rFonts w:ascii="Times New Roman" w:hAnsi="Times New Roman" w:cs="Times New Roman"/>
          <w:bCs/>
          <w:sz w:val="24"/>
          <w:szCs w:val="24"/>
        </w:rPr>
        <w:t xml:space="preserve"> väljaõppe objektil teostatavatest töödest ja kohustustest</w:t>
      </w:r>
      <w:r w:rsidR="00562992" w:rsidRPr="0055645E">
        <w:rPr>
          <w:rFonts w:ascii="Times New Roman" w:hAnsi="Times New Roman" w:cs="Times New Roman"/>
          <w:bCs/>
          <w:sz w:val="24"/>
          <w:szCs w:val="24"/>
        </w:rPr>
        <w:t xml:space="preserve"> ning väljastama iga tegevuse kohta kirjaliku juhise</w:t>
      </w:r>
      <w:r w:rsidR="00F425A2" w:rsidRPr="0055645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15A8169" w14:textId="77777777" w:rsidR="00562992" w:rsidRPr="0055645E" w:rsidRDefault="00562992" w:rsidP="7BC9897F">
      <w:pPr>
        <w:pStyle w:val="Loendilik"/>
        <w:numPr>
          <w:ilvl w:val="0"/>
          <w:numId w:val="6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45E">
        <w:rPr>
          <w:rFonts w:ascii="Times New Roman" w:hAnsi="Times New Roman" w:cs="Times New Roman"/>
          <w:sz w:val="24"/>
          <w:szCs w:val="24"/>
        </w:rPr>
        <w:t>Inseneri abi, kellel puudub väljaõpe ning Inseneri poolt koostatud juhised ei või objektil kasutada.</w:t>
      </w:r>
    </w:p>
    <w:p w14:paraId="5F37E68A" w14:textId="0351B2FE" w:rsidR="0071400C" w:rsidRPr="00025FBC" w:rsidRDefault="0071400C" w:rsidP="000A374B">
      <w:pPr>
        <w:pStyle w:val="Loendilik"/>
        <w:numPr>
          <w:ilvl w:val="0"/>
          <w:numId w:val="6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7BC9897F">
        <w:rPr>
          <w:rFonts w:ascii="Times New Roman" w:hAnsi="Times New Roman" w:cs="Times New Roman"/>
          <w:sz w:val="24"/>
          <w:szCs w:val="24"/>
        </w:rPr>
        <w:t xml:space="preserve">Inseneri abi võib rakendada </w:t>
      </w:r>
      <w:r w:rsidR="00715859" w:rsidRPr="7BC9897F">
        <w:rPr>
          <w:rFonts w:ascii="Times New Roman" w:hAnsi="Times New Roman" w:cs="Times New Roman"/>
          <w:sz w:val="24"/>
          <w:szCs w:val="24"/>
        </w:rPr>
        <w:t>vastuvõtutoimingutel</w:t>
      </w:r>
      <w:r w:rsidRPr="7BC9897F">
        <w:rPr>
          <w:rFonts w:ascii="Times New Roman" w:hAnsi="Times New Roman" w:cs="Times New Roman"/>
          <w:sz w:val="24"/>
          <w:szCs w:val="24"/>
        </w:rPr>
        <w:t xml:space="preserve"> vastavalt</w:t>
      </w:r>
      <w:r w:rsidR="0061159F">
        <w:rPr>
          <w:rFonts w:ascii="Times New Roman" w:hAnsi="Times New Roman" w:cs="Times New Roman"/>
          <w:sz w:val="24"/>
          <w:szCs w:val="24"/>
        </w:rPr>
        <w:t xml:space="preserve"> Lisa</w:t>
      </w:r>
      <w:r w:rsidR="006B1E2E">
        <w:rPr>
          <w:rFonts w:ascii="Times New Roman" w:hAnsi="Times New Roman" w:cs="Times New Roman"/>
          <w:sz w:val="24"/>
          <w:szCs w:val="24"/>
        </w:rPr>
        <w:t xml:space="preserve"> </w:t>
      </w:r>
      <w:r w:rsidR="00D477A5">
        <w:rPr>
          <w:rFonts w:ascii="Times New Roman" w:hAnsi="Times New Roman" w:cs="Times New Roman"/>
          <w:sz w:val="24"/>
          <w:szCs w:val="24"/>
        </w:rPr>
        <w:t>6</w:t>
      </w:r>
      <w:r w:rsidRPr="7BC9897F">
        <w:rPr>
          <w:rFonts w:ascii="Times New Roman" w:hAnsi="Times New Roman" w:cs="Times New Roman"/>
          <w:sz w:val="24"/>
          <w:szCs w:val="24"/>
        </w:rPr>
        <w:t xml:space="preserve"> </w:t>
      </w:r>
      <w:r w:rsidR="00842F9A" w:rsidRPr="7BC9897F">
        <w:rPr>
          <w:rFonts w:ascii="Times New Roman" w:hAnsi="Times New Roman" w:cs="Times New Roman"/>
          <w:sz w:val="24"/>
          <w:szCs w:val="24"/>
        </w:rPr>
        <w:t>„</w:t>
      </w:r>
      <w:r w:rsidR="0061159F">
        <w:rPr>
          <w:rFonts w:ascii="Times New Roman" w:hAnsi="Times New Roman" w:cs="Times New Roman"/>
          <w:sz w:val="24"/>
          <w:szCs w:val="24"/>
        </w:rPr>
        <w:t xml:space="preserve">Enimlevinud </w:t>
      </w:r>
      <w:r w:rsidR="00842F9A" w:rsidRPr="7BC9897F">
        <w:rPr>
          <w:rFonts w:ascii="Times New Roman" w:hAnsi="Times New Roman" w:cs="Times New Roman"/>
          <w:sz w:val="24"/>
          <w:szCs w:val="24"/>
        </w:rPr>
        <w:t>kontroll- ja vastuvõtutoimingute loetelu“ tabelile</w:t>
      </w:r>
      <w:r w:rsidR="001B06E4" w:rsidRPr="7BC9897F">
        <w:rPr>
          <w:rFonts w:ascii="Times New Roman" w:hAnsi="Times New Roman" w:cs="Times New Roman"/>
          <w:sz w:val="24"/>
          <w:szCs w:val="24"/>
        </w:rPr>
        <w:t xml:space="preserve"> veerg 9 </w:t>
      </w:r>
      <w:r w:rsidR="00450F00" w:rsidRPr="7BC9897F">
        <w:rPr>
          <w:rFonts w:ascii="Times New Roman" w:hAnsi="Times New Roman" w:cs="Times New Roman"/>
          <w:sz w:val="24"/>
          <w:szCs w:val="24"/>
        </w:rPr>
        <w:t xml:space="preserve">tekst </w:t>
      </w:r>
      <w:r w:rsidR="001B06E4" w:rsidRPr="7BC9897F">
        <w:rPr>
          <w:rFonts w:ascii="Times New Roman" w:hAnsi="Times New Roman" w:cs="Times New Roman"/>
          <w:sz w:val="24"/>
          <w:szCs w:val="24"/>
        </w:rPr>
        <w:t>„Insener mõõdistab“</w:t>
      </w:r>
      <w:r w:rsidR="00842F9A" w:rsidRPr="7BC9897F">
        <w:rPr>
          <w:rFonts w:ascii="Times New Roman" w:hAnsi="Times New Roman" w:cs="Times New Roman"/>
          <w:sz w:val="24"/>
          <w:szCs w:val="24"/>
        </w:rPr>
        <w:t xml:space="preserve"> ja </w:t>
      </w:r>
      <w:r w:rsidR="001A3D0C" w:rsidRPr="7BC9897F">
        <w:rPr>
          <w:rFonts w:ascii="Times New Roman" w:hAnsi="Times New Roman" w:cs="Times New Roman"/>
          <w:sz w:val="24"/>
          <w:szCs w:val="24"/>
        </w:rPr>
        <w:t>järelevalveinseneri poolsele kirjalikule juhisele</w:t>
      </w:r>
      <w:r w:rsidR="007908D3" w:rsidRPr="7BC9897F">
        <w:rPr>
          <w:rFonts w:ascii="Times New Roman" w:hAnsi="Times New Roman" w:cs="Times New Roman"/>
          <w:sz w:val="24"/>
          <w:szCs w:val="24"/>
        </w:rPr>
        <w:t>. Järelevalveinsener kinnitab enda allkirjaga hiljem inseneri abi teostatud toimingute andmete õigsust</w:t>
      </w:r>
      <w:r w:rsidR="00F425A2" w:rsidRPr="7BC9897F">
        <w:rPr>
          <w:rFonts w:ascii="Times New Roman" w:hAnsi="Times New Roman" w:cs="Times New Roman"/>
          <w:sz w:val="24"/>
          <w:szCs w:val="24"/>
        </w:rPr>
        <w:t>;</w:t>
      </w:r>
    </w:p>
    <w:p w14:paraId="40A0A634" w14:textId="333F5205" w:rsidR="00F425A2" w:rsidRPr="00025FBC" w:rsidRDefault="00F425A2" w:rsidP="00F1229D">
      <w:pPr>
        <w:pStyle w:val="Loendilik"/>
        <w:numPr>
          <w:ilvl w:val="0"/>
          <w:numId w:val="6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lastRenderedPageBreak/>
        <w:t>Inseneri</w:t>
      </w:r>
      <w:r w:rsidR="00450F00" w:rsidRPr="00025FBC">
        <w:rPr>
          <w:rFonts w:ascii="Times New Roman" w:hAnsi="Times New Roman" w:cs="Times New Roman"/>
          <w:bCs/>
          <w:sz w:val="24"/>
          <w:szCs w:val="24"/>
        </w:rPr>
        <w:t>abi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0F00" w:rsidRPr="00025FBC">
        <w:rPr>
          <w:rFonts w:ascii="Times New Roman" w:hAnsi="Times New Roman" w:cs="Times New Roman"/>
          <w:bCs/>
          <w:sz w:val="24"/>
          <w:szCs w:val="24"/>
        </w:rPr>
        <w:t xml:space="preserve">tegevusetuse ja töökohustuste </w:t>
      </w:r>
      <w:r w:rsidR="001654F5">
        <w:rPr>
          <w:rFonts w:ascii="Times New Roman" w:hAnsi="Times New Roman" w:cs="Times New Roman"/>
          <w:bCs/>
          <w:sz w:val="24"/>
          <w:szCs w:val="24"/>
        </w:rPr>
        <w:t xml:space="preserve">ebaõige täitmise eest vastutab </w:t>
      </w:r>
      <w:r w:rsidR="00450F00" w:rsidRPr="00025FBC">
        <w:rPr>
          <w:rFonts w:ascii="Times New Roman" w:hAnsi="Times New Roman" w:cs="Times New Roman"/>
          <w:bCs/>
          <w:sz w:val="24"/>
          <w:szCs w:val="24"/>
        </w:rPr>
        <w:t>kirjaliku juhise andnud järelevalveinsener, kellele Tellijal on õigus määrata rikkumise korral sanktsioone;</w:t>
      </w:r>
    </w:p>
    <w:p w14:paraId="466A8E16" w14:textId="7F9F69B5" w:rsidR="00F425A2" w:rsidRPr="00F1229D" w:rsidRDefault="00F425A2" w:rsidP="00F1229D">
      <w:pPr>
        <w:pStyle w:val="Loendilik"/>
        <w:numPr>
          <w:ilvl w:val="0"/>
          <w:numId w:val="6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Inseneri abi peab kirjeldama igapäevasel</w:t>
      </w:r>
      <w:r w:rsidR="00842F9A" w:rsidRPr="00025FBC">
        <w:rPr>
          <w:rFonts w:ascii="Times New Roman" w:hAnsi="Times New Roman" w:cs="Times New Roman"/>
          <w:bCs/>
          <w:sz w:val="24"/>
          <w:szCs w:val="24"/>
        </w:rPr>
        <w:t>t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kõiki </w:t>
      </w:r>
      <w:r w:rsidR="00842F9A" w:rsidRPr="00025FBC">
        <w:rPr>
          <w:rFonts w:ascii="Times New Roman" w:hAnsi="Times New Roman" w:cs="Times New Roman"/>
          <w:bCs/>
          <w:sz w:val="24"/>
          <w:szCs w:val="24"/>
        </w:rPr>
        <w:t xml:space="preserve">järelevalve poolt väljastatud </w:t>
      </w:r>
      <w:r w:rsidRPr="00025FBC">
        <w:rPr>
          <w:rFonts w:ascii="Times New Roman" w:hAnsi="Times New Roman" w:cs="Times New Roman"/>
          <w:bCs/>
          <w:sz w:val="24"/>
          <w:szCs w:val="24"/>
        </w:rPr>
        <w:t>juhise</w:t>
      </w:r>
      <w:r w:rsidR="00842F9A" w:rsidRPr="00025FBC">
        <w:rPr>
          <w:rFonts w:ascii="Times New Roman" w:hAnsi="Times New Roman" w:cs="Times New Roman"/>
          <w:bCs/>
          <w:sz w:val="24"/>
          <w:szCs w:val="24"/>
        </w:rPr>
        <w:t>s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F9A" w:rsidRPr="00025FBC">
        <w:rPr>
          <w:rFonts w:ascii="Times New Roman" w:hAnsi="Times New Roman" w:cs="Times New Roman"/>
          <w:bCs/>
          <w:sz w:val="24"/>
          <w:szCs w:val="24"/>
        </w:rPr>
        <w:t>toodud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toiminguid ja saadud tulemusi inseneri päevikus.</w:t>
      </w:r>
    </w:p>
    <w:p w14:paraId="21A747E1" w14:textId="77777777" w:rsidR="00F1229D" w:rsidRPr="00025FBC" w:rsidRDefault="00F1229D" w:rsidP="00F1229D">
      <w:pPr>
        <w:pStyle w:val="Loendilik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4"/>
    <w:p w14:paraId="34D19ADE" w14:textId="73235EC6" w:rsidR="00F1229D" w:rsidRPr="008F20A3" w:rsidRDefault="00197DFC" w:rsidP="008F20A3">
      <w:pPr>
        <w:pStyle w:val="Loendilik"/>
        <w:numPr>
          <w:ilvl w:val="0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b/>
          <w:sz w:val="24"/>
          <w:szCs w:val="24"/>
        </w:rPr>
        <w:t xml:space="preserve">Järelevalveinseneride </w:t>
      </w:r>
      <w:r w:rsidR="00844471" w:rsidRPr="00025FBC">
        <w:rPr>
          <w:rFonts w:ascii="Times New Roman" w:hAnsi="Times New Roman" w:cs="Times New Roman"/>
          <w:b/>
          <w:sz w:val="24"/>
          <w:szCs w:val="24"/>
        </w:rPr>
        <w:t>lubatud objektide arv</w:t>
      </w:r>
    </w:p>
    <w:p w14:paraId="579CD82E" w14:textId="4034AC86" w:rsidR="00197DFC" w:rsidRDefault="00197DFC" w:rsidP="00B75939">
      <w:pPr>
        <w:pStyle w:val="Loendilik"/>
        <w:numPr>
          <w:ilvl w:val="1"/>
          <w:numId w:val="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35E7">
        <w:rPr>
          <w:rFonts w:ascii="Times New Roman" w:hAnsi="Times New Roman" w:cs="Times New Roman"/>
          <w:sz w:val="24"/>
          <w:szCs w:val="24"/>
        </w:rPr>
        <w:t>Järelevalveinseneridel</w:t>
      </w:r>
      <w:r w:rsidR="00844471" w:rsidRPr="00B635E7">
        <w:rPr>
          <w:rFonts w:ascii="Times New Roman" w:hAnsi="Times New Roman" w:cs="Times New Roman"/>
          <w:sz w:val="24"/>
          <w:szCs w:val="24"/>
        </w:rPr>
        <w:t xml:space="preserve"> objektide arv </w:t>
      </w:r>
      <w:r w:rsidR="00194D03" w:rsidRPr="00B635E7">
        <w:rPr>
          <w:rFonts w:ascii="Times New Roman" w:hAnsi="Times New Roman" w:cs="Times New Roman"/>
          <w:sz w:val="24"/>
          <w:szCs w:val="24"/>
        </w:rPr>
        <w:t>võib olla mahus, mis ei takista käesoleva lepingu igapäevast täitmist.</w:t>
      </w:r>
    </w:p>
    <w:p w14:paraId="371E4C35" w14:textId="728520F1" w:rsidR="00A72CB8" w:rsidRPr="00025FBC" w:rsidRDefault="00A72CB8" w:rsidP="001A73A8">
      <w:pPr>
        <w:pStyle w:val="Loendilik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72CB8" w:rsidRPr="00025FB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617C7" w14:textId="77777777" w:rsidR="00BF701F" w:rsidRDefault="00BF701F" w:rsidP="00823759">
      <w:pPr>
        <w:spacing w:after="0" w:line="240" w:lineRule="auto"/>
      </w:pPr>
      <w:r>
        <w:separator/>
      </w:r>
    </w:p>
  </w:endnote>
  <w:endnote w:type="continuationSeparator" w:id="0">
    <w:p w14:paraId="6A160414" w14:textId="77777777" w:rsidR="00BF701F" w:rsidRDefault="00BF701F" w:rsidP="00823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00016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AF9CFF" w14:textId="3AB40B47" w:rsidR="005108FC" w:rsidRPr="00823759" w:rsidRDefault="005108FC">
        <w:pPr>
          <w:pStyle w:val="Jalus"/>
          <w:jc w:val="right"/>
          <w:rPr>
            <w:rFonts w:ascii="Times New Roman" w:hAnsi="Times New Roman" w:cs="Times New Roman"/>
          </w:rPr>
        </w:pPr>
        <w:r w:rsidRPr="00823759">
          <w:rPr>
            <w:rFonts w:ascii="Times New Roman" w:hAnsi="Times New Roman" w:cs="Times New Roman"/>
          </w:rPr>
          <w:fldChar w:fldCharType="begin"/>
        </w:r>
        <w:r w:rsidRPr="00823759">
          <w:rPr>
            <w:rFonts w:ascii="Times New Roman" w:hAnsi="Times New Roman" w:cs="Times New Roman"/>
          </w:rPr>
          <w:instrText>PAGE   \* MERGEFORMAT</w:instrText>
        </w:r>
        <w:r w:rsidRPr="00823759">
          <w:rPr>
            <w:rFonts w:ascii="Times New Roman" w:hAnsi="Times New Roman" w:cs="Times New Roman"/>
          </w:rPr>
          <w:fldChar w:fldCharType="separate"/>
        </w:r>
        <w:r w:rsidR="00037D4E">
          <w:rPr>
            <w:rFonts w:ascii="Times New Roman" w:hAnsi="Times New Roman" w:cs="Times New Roman"/>
            <w:noProof/>
          </w:rPr>
          <w:t>4</w:t>
        </w:r>
        <w:r w:rsidRPr="00823759">
          <w:rPr>
            <w:rFonts w:ascii="Times New Roman" w:hAnsi="Times New Roman" w:cs="Times New Roman"/>
          </w:rPr>
          <w:fldChar w:fldCharType="end"/>
        </w:r>
      </w:p>
    </w:sdtContent>
  </w:sdt>
  <w:p w14:paraId="7A26C371" w14:textId="77777777" w:rsidR="005108FC" w:rsidRDefault="005108F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DA122" w14:textId="77777777" w:rsidR="00BF701F" w:rsidRDefault="00BF701F" w:rsidP="00823759">
      <w:pPr>
        <w:spacing w:after="0" w:line="240" w:lineRule="auto"/>
      </w:pPr>
      <w:r>
        <w:separator/>
      </w:r>
    </w:p>
  </w:footnote>
  <w:footnote w:type="continuationSeparator" w:id="0">
    <w:p w14:paraId="76BBB457" w14:textId="77777777" w:rsidR="00BF701F" w:rsidRDefault="00BF701F" w:rsidP="00823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14ED"/>
    <w:multiLevelType w:val="hybridMultilevel"/>
    <w:tmpl w:val="451EF966"/>
    <w:lvl w:ilvl="0" w:tplc="8F6C84C2">
      <w:start w:val="1"/>
      <w:numFmt w:val="decimal"/>
      <w:lvlText w:val="1.%1"/>
      <w:lvlJc w:val="center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A0070"/>
    <w:multiLevelType w:val="multilevel"/>
    <w:tmpl w:val="AB28C3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F94E74"/>
    <w:multiLevelType w:val="hybridMultilevel"/>
    <w:tmpl w:val="0944D4B6"/>
    <w:lvl w:ilvl="0" w:tplc="9508EEF2">
      <w:start w:val="1"/>
      <w:numFmt w:val="lowerLetter"/>
      <w:lvlText w:val="%1)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5CD6"/>
    <w:multiLevelType w:val="hybridMultilevel"/>
    <w:tmpl w:val="5ED8E372"/>
    <w:lvl w:ilvl="0" w:tplc="D2AEE09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F1C9C"/>
    <w:multiLevelType w:val="hybridMultilevel"/>
    <w:tmpl w:val="90D49426"/>
    <w:lvl w:ilvl="0" w:tplc="A6081F26">
      <w:start w:val="2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F3746"/>
    <w:multiLevelType w:val="hybridMultilevel"/>
    <w:tmpl w:val="512C9370"/>
    <w:lvl w:ilvl="0" w:tplc="B0183E30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3A6D8A"/>
    <w:multiLevelType w:val="hybridMultilevel"/>
    <w:tmpl w:val="32C06248"/>
    <w:lvl w:ilvl="0" w:tplc="DA80EAFE">
      <w:start w:val="1"/>
      <w:numFmt w:val="lowerLetter"/>
      <w:lvlText w:val="%1)"/>
      <w:lvlJc w:val="center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B2358"/>
    <w:multiLevelType w:val="multilevel"/>
    <w:tmpl w:val="F90AC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9B2168"/>
    <w:multiLevelType w:val="hybridMultilevel"/>
    <w:tmpl w:val="0316D134"/>
    <w:lvl w:ilvl="0" w:tplc="4AF4D7AE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D0255"/>
    <w:multiLevelType w:val="hybridMultilevel"/>
    <w:tmpl w:val="30942620"/>
    <w:lvl w:ilvl="0" w:tplc="158E47E8">
      <w:start w:val="1"/>
      <w:numFmt w:val="lowerLetter"/>
      <w:lvlText w:val="%1."/>
      <w:lvlJc w:val="left"/>
      <w:pPr>
        <w:ind w:left="502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15C1539B"/>
    <w:multiLevelType w:val="hybridMultilevel"/>
    <w:tmpl w:val="C2606A96"/>
    <w:lvl w:ilvl="0" w:tplc="A61632A2">
      <w:start w:val="1"/>
      <w:numFmt w:val="decimal"/>
      <w:lvlText w:val="2.%1.1"/>
      <w:lvlJc w:val="right"/>
      <w:pPr>
        <w:ind w:left="1428" w:hanging="360"/>
      </w:pPr>
      <w:rPr>
        <w:rFonts w:hint="default"/>
      </w:rPr>
    </w:lvl>
    <w:lvl w:ilvl="1" w:tplc="1DC6A530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5DE1C35"/>
    <w:multiLevelType w:val="hybridMultilevel"/>
    <w:tmpl w:val="956E2F28"/>
    <w:lvl w:ilvl="0" w:tplc="B55868BA">
      <w:start w:val="3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51BBA"/>
    <w:multiLevelType w:val="hybridMultilevel"/>
    <w:tmpl w:val="B7C0E680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8BB7228"/>
    <w:multiLevelType w:val="hybridMultilevel"/>
    <w:tmpl w:val="B99E5124"/>
    <w:lvl w:ilvl="0" w:tplc="3F8C5CF0">
      <w:start w:val="1"/>
      <w:numFmt w:val="decimal"/>
      <w:lvlText w:val="2.%1.2"/>
      <w:lvlJc w:val="righ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42345"/>
    <w:multiLevelType w:val="hybridMultilevel"/>
    <w:tmpl w:val="92403546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2C6B30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1D8F3C4D"/>
    <w:multiLevelType w:val="hybridMultilevel"/>
    <w:tmpl w:val="E8CC89B0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E4C0F0B"/>
    <w:multiLevelType w:val="hybridMultilevel"/>
    <w:tmpl w:val="9CA2762E"/>
    <w:lvl w:ilvl="0" w:tplc="384059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9B4F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A87C10">
      <w:start w:val="1"/>
      <w:numFmt w:val="lowerLetter"/>
      <w:lvlText w:val="%3."/>
      <w:lvlJc w:val="left"/>
      <w:pPr>
        <w:tabs>
          <w:tab w:val="num" w:pos="2024"/>
        </w:tabs>
        <w:ind w:left="2024" w:hanging="180"/>
      </w:pPr>
      <w:rPr>
        <w:rFonts w:ascii="Times New Roman" w:eastAsia="Times New Roman" w:hAnsi="Times New Roman" w:cs="Times New Roman"/>
      </w:rPr>
    </w:lvl>
    <w:lvl w:ilvl="3" w:tplc="137A6E50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 w:tplc="522612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DCD21A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 w:tplc="C46AA3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C54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D81E4C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A06708"/>
    <w:multiLevelType w:val="hybridMultilevel"/>
    <w:tmpl w:val="D90AE762"/>
    <w:lvl w:ilvl="0" w:tplc="0776909A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522464"/>
    <w:multiLevelType w:val="hybridMultilevel"/>
    <w:tmpl w:val="A210C6D0"/>
    <w:lvl w:ilvl="0" w:tplc="450429DC">
      <w:start w:val="3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A710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D73E0"/>
    <w:multiLevelType w:val="multilevel"/>
    <w:tmpl w:val="A0E062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94B95"/>
    <w:multiLevelType w:val="hybridMultilevel"/>
    <w:tmpl w:val="051A2BCA"/>
    <w:lvl w:ilvl="0" w:tplc="DA80EAFE">
      <w:start w:val="1"/>
      <w:numFmt w:val="lowerLetter"/>
      <w:lvlText w:val="%1)"/>
      <w:lvlJc w:val="center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E31D0"/>
    <w:multiLevelType w:val="hybridMultilevel"/>
    <w:tmpl w:val="512C9370"/>
    <w:lvl w:ilvl="0" w:tplc="B0183E30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2077546"/>
    <w:multiLevelType w:val="hybridMultilevel"/>
    <w:tmpl w:val="B1D6EC7C"/>
    <w:lvl w:ilvl="0" w:tplc="DCD45362">
      <w:start w:val="2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CF2384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501" w:hanging="360"/>
      </w:pPr>
    </w:lvl>
    <w:lvl w:ilvl="1" w:tplc="04250019" w:tentative="1">
      <w:start w:val="1"/>
      <w:numFmt w:val="lowerLetter"/>
      <w:lvlText w:val="%2."/>
      <w:lvlJc w:val="left"/>
      <w:pPr>
        <w:ind w:left="1221" w:hanging="360"/>
      </w:pPr>
    </w:lvl>
    <w:lvl w:ilvl="2" w:tplc="0425001B" w:tentative="1">
      <w:start w:val="1"/>
      <w:numFmt w:val="lowerRoman"/>
      <w:lvlText w:val="%3."/>
      <w:lvlJc w:val="right"/>
      <w:pPr>
        <w:ind w:left="1941" w:hanging="180"/>
      </w:pPr>
    </w:lvl>
    <w:lvl w:ilvl="3" w:tplc="0425000F" w:tentative="1">
      <w:start w:val="1"/>
      <w:numFmt w:val="decimal"/>
      <w:lvlText w:val="%4."/>
      <w:lvlJc w:val="left"/>
      <w:pPr>
        <w:ind w:left="2661" w:hanging="360"/>
      </w:pPr>
    </w:lvl>
    <w:lvl w:ilvl="4" w:tplc="04250019" w:tentative="1">
      <w:start w:val="1"/>
      <w:numFmt w:val="lowerLetter"/>
      <w:lvlText w:val="%5."/>
      <w:lvlJc w:val="left"/>
      <w:pPr>
        <w:ind w:left="3381" w:hanging="360"/>
      </w:pPr>
    </w:lvl>
    <w:lvl w:ilvl="5" w:tplc="0425001B" w:tentative="1">
      <w:start w:val="1"/>
      <w:numFmt w:val="lowerRoman"/>
      <w:lvlText w:val="%6."/>
      <w:lvlJc w:val="right"/>
      <w:pPr>
        <w:ind w:left="4101" w:hanging="180"/>
      </w:pPr>
    </w:lvl>
    <w:lvl w:ilvl="6" w:tplc="0425000F" w:tentative="1">
      <w:start w:val="1"/>
      <w:numFmt w:val="decimal"/>
      <w:lvlText w:val="%7."/>
      <w:lvlJc w:val="left"/>
      <w:pPr>
        <w:ind w:left="4821" w:hanging="360"/>
      </w:pPr>
    </w:lvl>
    <w:lvl w:ilvl="7" w:tplc="04250019" w:tentative="1">
      <w:start w:val="1"/>
      <w:numFmt w:val="lowerLetter"/>
      <w:lvlText w:val="%8."/>
      <w:lvlJc w:val="left"/>
      <w:pPr>
        <w:ind w:left="5541" w:hanging="360"/>
      </w:pPr>
    </w:lvl>
    <w:lvl w:ilvl="8" w:tplc="042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 w15:restartNumberingAfterBreak="0">
    <w:nsid w:val="367D119A"/>
    <w:multiLevelType w:val="hybridMultilevel"/>
    <w:tmpl w:val="E9EA68F4"/>
    <w:lvl w:ilvl="0" w:tplc="1BD05CB8">
      <w:start w:val="3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2869AC"/>
    <w:multiLevelType w:val="hybridMultilevel"/>
    <w:tmpl w:val="B7F85852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94E1C6E"/>
    <w:multiLevelType w:val="hybridMultilevel"/>
    <w:tmpl w:val="0D06011C"/>
    <w:lvl w:ilvl="0" w:tplc="DBD4D87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F1B9F"/>
    <w:multiLevelType w:val="hybridMultilevel"/>
    <w:tmpl w:val="4FE21884"/>
    <w:lvl w:ilvl="0" w:tplc="902C5D30">
      <w:start w:val="1"/>
      <w:numFmt w:val="decimal"/>
      <w:lvlText w:val="2.%1.4"/>
      <w:lvlJc w:val="righ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350E0B"/>
    <w:multiLevelType w:val="hybridMultilevel"/>
    <w:tmpl w:val="C9124CA4"/>
    <w:lvl w:ilvl="0" w:tplc="D2ACA13E">
      <w:start w:val="1"/>
      <w:numFmt w:val="decimal"/>
      <w:lvlText w:val="2.%1.3"/>
      <w:lvlJc w:val="righ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A26598"/>
    <w:multiLevelType w:val="hybridMultilevel"/>
    <w:tmpl w:val="0D06011C"/>
    <w:lvl w:ilvl="0" w:tplc="DBD4D87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1636CA"/>
    <w:multiLevelType w:val="hybridMultilevel"/>
    <w:tmpl w:val="5016AC6C"/>
    <w:lvl w:ilvl="0" w:tplc="4AF4D7AE">
      <w:start w:val="2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E482013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418D7369"/>
    <w:multiLevelType w:val="hybridMultilevel"/>
    <w:tmpl w:val="871230E0"/>
    <w:lvl w:ilvl="0" w:tplc="4AF4D7AE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292194"/>
    <w:multiLevelType w:val="hybridMultilevel"/>
    <w:tmpl w:val="C204C584"/>
    <w:lvl w:ilvl="0" w:tplc="1B724B5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1F3A50"/>
    <w:multiLevelType w:val="multilevel"/>
    <w:tmpl w:val="5F6C505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48227AF1"/>
    <w:multiLevelType w:val="hybridMultilevel"/>
    <w:tmpl w:val="9488A856"/>
    <w:lvl w:ilvl="0" w:tplc="04250017">
      <w:start w:val="1"/>
      <w:numFmt w:val="lowerLetter"/>
      <w:lvlText w:val="%1)"/>
      <w:lvlJc w:val="left"/>
      <w:pPr>
        <w:ind w:left="1068" w:hanging="360"/>
      </w:pPr>
    </w:lvl>
    <w:lvl w:ilvl="1" w:tplc="04250017">
      <w:start w:val="1"/>
      <w:numFmt w:val="lowerLetter"/>
      <w:lvlText w:val="%2)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99516FE"/>
    <w:multiLevelType w:val="hybridMultilevel"/>
    <w:tmpl w:val="A76C7108"/>
    <w:lvl w:ilvl="0" w:tplc="4AF4D7AE">
      <w:start w:val="2"/>
      <w:numFmt w:val="decimal"/>
      <w:lvlText w:val="1.%1"/>
      <w:lvlJc w:val="center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853E06"/>
    <w:multiLevelType w:val="hybridMultilevel"/>
    <w:tmpl w:val="B2445BE2"/>
    <w:lvl w:ilvl="0" w:tplc="2F8C9EE6">
      <w:start w:val="1"/>
      <w:numFmt w:val="decimal"/>
      <w:lvlText w:val="2.%1.4"/>
      <w:lvlJc w:val="righ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01F6B78"/>
    <w:multiLevelType w:val="hybridMultilevel"/>
    <w:tmpl w:val="73D8A242"/>
    <w:lvl w:ilvl="0" w:tplc="79EE3138">
      <w:start w:val="2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2D7BDB"/>
    <w:multiLevelType w:val="hybridMultilevel"/>
    <w:tmpl w:val="B7F85852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5863DCE"/>
    <w:multiLevelType w:val="hybridMultilevel"/>
    <w:tmpl w:val="8FE03238"/>
    <w:lvl w:ilvl="0" w:tplc="0425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66B0427"/>
    <w:multiLevelType w:val="hybridMultilevel"/>
    <w:tmpl w:val="512C9370"/>
    <w:lvl w:ilvl="0" w:tplc="B0183E30">
      <w:start w:val="1"/>
      <w:numFmt w:val="lowerLetter"/>
      <w:lvlText w:val="%1)"/>
      <w:lvlJc w:val="center"/>
      <w:pPr>
        <w:ind w:left="92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8C12595"/>
    <w:multiLevelType w:val="hybridMultilevel"/>
    <w:tmpl w:val="708AB728"/>
    <w:lvl w:ilvl="0" w:tplc="ED0C6AA4">
      <w:start w:val="1"/>
      <w:numFmt w:val="lowerLetter"/>
      <w:lvlText w:val="%1."/>
      <w:lvlJc w:val="left"/>
      <w:pPr>
        <w:ind w:left="1788" w:hanging="360"/>
      </w:pPr>
      <w:rPr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5" w15:restartNumberingAfterBreak="0">
    <w:nsid w:val="59CB0935"/>
    <w:multiLevelType w:val="hybridMultilevel"/>
    <w:tmpl w:val="AC689A1C"/>
    <w:lvl w:ilvl="0" w:tplc="DA80EAFE">
      <w:start w:val="1"/>
      <w:numFmt w:val="lowerLetter"/>
      <w:lvlText w:val="%1)"/>
      <w:lvlJc w:val="center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EE17C1"/>
    <w:multiLevelType w:val="hybridMultilevel"/>
    <w:tmpl w:val="04F0AAEA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60056A1D"/>
    <w:multiLevelType w:val="hybridMultilevel"/>
    <w:tmpl w:val="B2C4B974"/>
    <w:lvl w:ilvl="0" w:tplc="0776909A">
      <w:start w:val="1"/>
      <w:numFmt w:val="decimal"/>
      <w:lvlText w:val="3.%1"/>
      <w:lvlJc w:val="center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60654BCA"/>
    <w:multiLevelType w:val="hybridMultilevel"/>
    <w:tmpl w:val="70D2B5A6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9743C8"/>
    <w:multiLevelType w:val="hybridMultilevel"/>
    <w:tmpl w:val="0425001D"/>
    <w:lvl w:ilvl="0" w:tplc="0B6807AE">
      <w:start w:val="1"/>
      <w:numFmt w:val="decimal"/>
      <w:lvlText w:val="%1)"/>
      <w:lvlJc w:val="left"/>
      <w:pPr>
        <w:ind w:left="360" w:hanging="360"/>
      </w:pPr>
    </w:lvl>
    <w:lvl w:ilvl="1" w:tplc="0C94FB6E">
      <w:start w:val="1"/>
      <w:numFmt w:val="lowerLetter"/>
      <w:lvlText w:val="%2)"/>
      <w:lvlJc w:val="left"/>
      <w:pPr>
        <w:ind w:left="720" w:hanging="360"/>
      </w:pPr>
    </w:lvl>
    <w:lvl w:ilvl="2" w:tplc="732CF21E">
      <w:start w:val="1"/>
      <w:numFmt w:val="lowerRoman"/>
      <w:lvlText w:val="%3)"/>
      <w:lvlJc w:val="left"/>
      <w:pPr>
        <w:ind w:left="1080" w:hanging="360"/>
      </w:pPr>
    </w:lvl>
    <w:lvl w:ilvl="3" w:tplc="E8547930">
      <w:start w:val="1"/>
      <w:numFmt w:val="decimal"/>
      <w:lvlText w:val="(%4)"/>
      <w:lvlJc w:val="left"/>
      <w:pPr>
        <w:ind w:left="1440" w:hanging="360"/>
      </w:pPr>
    </w:lvl>
    <w:lvl w:ilvl="4" w:tplc="BF084B56">
      <w:start w:val="1"/>
      <w:numFmt w:val="lowerLetter"/>
      <w:lvlText w:val="(%5)"/>
      <w:lvlJc w:val="left"/>
      <w:pPr>
        <w:ind w:left="1800" w:hanging="360"/>
      </w:pPr>
    </w:lvl>
    <w:lvl w:ilvl="5" w:tplc="88549EFE">
      <w:start w:val="1"/>
      <w:numFmt w:val="lowerRoman"/>
      <w:lvlText w:val="(%6)"/>
      <w:lvlJc w:val="left"/>
      <w:pPr>
        <w:ind w:left="2160" w:hanging="360"/>
      </w:pPr>
    </w:lvl>
    <w:lvl w:ilvl="6" w:tplc="1848FDEC">
      <w:start w:val="1"/>
      <w:numFmt w:val="decimal"/>
      <w:lvlText w:val="%7."/>
      <w:lvlJc w:val="left"/>
      <w:pPr>
        <w:ind w:left="2520" w:hanging="360"/>
      </w:pPr>
    </w:lvl>
    <w:lvl w:ilvl="7" w:tplc="F7728F04">
      <w:start w:val="1"/>
      <w:numFmt w:val="lowerLetter"/>
      <w:lvlText w:val="%8."/>
      <w:lvlJc w:val="left"/>
      <w:pPr>
        <w:ind w:left="2880" w:hanging="360"/>
      </w:pPr>
    </w:lvl>
    <w:lvl w:ilvl="8" w:tplc="37505FC0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705B1FEA"/>
    <w:multiLevelType w:val="hybridMultilevel"/>
    <w:tmpl w:val="451EF966"/>
    <w:lvl w:ilvl="0" w:tplc="8F6C84C2">
      <w:start w:val="1"/>
      <w:numFmt w:val="decimal"/>
      <w:lvlText w:val="1.%1"/>
      <w:lvlJc w:val="center"/>
      <w:pPr>
        <w:ind w:left="1068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62D6300"/>
    <w:multiLevelType w:val="hybridMultilevel"/>
    <w:tmpl w:val="7C3099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5A337D"/>
    <w:multiLevelType w:val="hybridMultilevel"/>
    <w:tmpl w:val="247AE5DE"/>
    <w:lvl w:ilvl="0" w:tplc="56DA525A">
      <w:start w:val="1"/>
      <w:numFmt w:val="decimal"/>
      <w:lvlText w:val="2.%1.1"/>
      <w:lvlJc w:val="righ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771404B4"/>
    <w:multiLevelType w:val="hybridMultilevel"/>
    <w:tmpl w:val="9D86AF5A"/>
    <w:lvl w:ilvl="0" w:tplc="45BE07B6">
      <w:start w:val="1"/>
      <w:numFmt w:val="decimal"/>
      <w:lvlText w:val="2.%1"/>
      <w:lvlJc w:val="center"/>
      <w:pPr>
        <w:ind w:left="1068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7AC4EA0"/>
    <w:multiLevelType w:val="hybridMultilevel"/>
    <w:tmpl w:val="47A051B0"/>
    <w:lvl w:ilvl="0" w:tplc="DBD4D87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7C51132"/>
    <w:multiLevelType w:val="hybridMultilevel"/>
    <w:tmpl w:val="9E1ACA1A"/>
    <w:lvl w:ilvl="0" w:tplc="912826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C1559F"/>
    <w:multiLevelType w:val="hybridMultilevel"/>
    <w:tmpl w:val="0F6E70FC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E4F032E"/>
    <w:multiLevelType w:val="hybridMultilevel"/>
    <w:tmpl w:val="B5C4A38A"/>
    <w:lvl w:ilvl="0" w:tplc="57502060">
      <w:start w:val="1"/>
      <w:numFmt w:val="lowerLetter"/>
      <w:lvlText w:val="%1)"/>
      <w:lvlJc w:val="center"/>
      <w:pPr>
        <w:ind w:left="1068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EC77A5F"/>
    <w:multiLevelType w:val="hybridMultilevel"/>
    <w:tmpl w:val="C2606A96"/>
    <w:lvl w:ilvl="0" w:tplc="A61632A2">
      <w:start w:val="1"/>
      <w:numFmt w:val="decimal"/>
      <w:lvlText w:val="2.%1.1"/>
      <w:lvlJc w:val="right"/>
      <w:pPr>
        <w:ind w:left="360" w:hanging="360"/>
      </w:pPr>
      <w:rPr>
        <w:rFonts w:hint="default"/>
      </w:rPr>
    </w:lvl>
    <w:lvl w:ilvl="1" w:tplc="1DC6A53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FD71D11"/>
    <w:multiLevelType w:val="hybridMultilevel"/>
    <w:tmpl w:val="A9941BA0"/>
    <w:lvl w:ilvl="0" w:tplc="4246D0A0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6"/>
  </w:num>
  <w:num w:numId="3">
    <w:abstractNumId w:val="4"/>
  </w:num>
  <w:num w:numId="4">
    <w:abstractNumId w:val="50"/>
  </w:num>
  <w:num w:numId="5">
    <w:abstractNumId w:val="34"/>
  </w:num>
  <w:num w:numId="6">
    <w:abstractNumId w:val="8"/>
  </w:num>
  <w:num w:numId="7">
    <w:abstractNumId w:val="28"/>
  </w:num>
  <w:num w:numId="8">
    <w:abstractNumId w:val="51"/>
  </w:num>
  <w:num w:numId="9">
    <w:abstractNumId w:val="20"/>
  </w:num>
  <w:num w:numId="10">
    <w:abstractNumId w:val="35"/>
  </w:num>
  <w:num w:numId="11">
    <w:abstractNumId w:val="53"/>
  </w:num>
  <w:num w:numId="12">
    <w:abstractNumId w:val="10"/>
  </w:num>
  <w:num w:numId="13">
    <w:abstractNumId w:val="13"/>
  </w:num>
  <w:num w:numId="14">
    <w:abstractNumId w:val="30"/>
  </w:num>
  <w:num w:numId="15">
    <w:abstractNumId w:val="39"/>
  </w:num>
  <w:num w:numId="16">
    <w:abstractNumId w:val="49"/>
  </w:num>
  <w:num w:numId="17">
    <w:abstractNumId w:val="38"/>
  </w:num>
  <w:num w:numId="18">
    <w:abstractNumId w:val="52"/>
  </w:num>
  <w:num w:numId="19">
    <w:abstractNumId w:val="29"/>
  </w:num>
  <w:num w:numId="20">
    <w:abstractNumId w:val="42"/>
  </w:num>
  <w:num w:numId="21">
    <w:abstractNumId w:val="2"/>
  </w:num>
  <w:num w:numId="22">
    <w:abstractNumId w:val="55"/>
  </w:num>
  <w:num w:numId="23">
    <w:abstractNumId w:val="45"/>
  </w:num>
  <w:num w:numId="24">
    <w:abstractNumId w:val="6"/>
  </w:num>
  <w:num w:numId="25">
    <w:abstractNumId w:val="54"/>
  </w:num>
  <w:num w:numId="26">
    <w:abstractNumId w:val="48"/>
  </w:num>
  <w:num w:numId="27">
    <w:abstractNumId w:val="3"/>
  </w:num>
  <w:num w:numId="28">
    <w:abstractNumId w:val="31"/>
  </w:num>
  <w:num w:numId="29">
    <w:abstractNumId w:val="22"/>
  </w:num>
  <w:num w:numId="30">
    <w:abstractNumId w:val="37"/>
  </w:num>
  <w:num w:numId="31">
    <w:abstractNumId w:val="14"/>
  </w:num>
  <w:num w:numId="32">
    <w:abstractNumId w:val="16"/>
  </w:num>
  <w:num w:numId="33">
    <w:abstractNumId w:val="12"/>
  </w:num>
  <w:num w:numId="34">
    <w:abstractNumId w:val="43"/>
  </w:num>
  <w:num w:numId="35">
    <w:abstractNumId w:val="56"/>
  </w:num>
  <w:num w:numId="36">
    <w:abstractNumId w:val="32"/>
  </w:num>
  <w:num w:numId="37">
    <w:abstractNumId w:val="47"/>
  </w:num>
  <w:num w:numId="38">
    <w:abstractNumId w:val="18"/>
  </w:num>
  <w:num w:numId="39">
    <w:abstractNumId w:val="0"/>
  </w:num>
  <w:num w:numId="40">
    <w:abstractNumId w:val="5"/>
  </w:num>
  <w:num w:numId="41">
    <w:abstractNumId w:val="23"/>
  </w:num>
  <w:num w:numId="42">
    <w:abstractNumId w:val="17"/>
  </w:num>
  <w:num w:numId="43">
    <w:abstractNumId w:val="58"/>
  </w:num>
  <w:num w:numId="44">
    <w:abstractNumId w:val="41"/>
  </w:num>
  <w:num w:numId="45">
    <w:abstractNumId w:val="1"/>
  </w:num>
  <w:num w:numId="46">
    <w:abstractNumId w:val="7"/>
  </w:num>
  <w:num w:numId="47">
    <w:abstractNumId w:val="57"/>
  </w:num>
  <w:num w:numId="48">
    <w:abstractNumId w:val="40"/>
  </w:num>
  <w:num w:numId="49">
    <w:abstractNumId w:val="59"/>
  </w:num>
  <w:num w:numId="50">
    <w:abstractNumId w:val="24"/>
  </w:num>
  <w:num w:numId="51">
    <w:abstractNumId w:val="26"/>
  </w:num>
  <w:num w:numId="52">
    <w:abstractNumId w:val="21"/>
  </w:num>
  <w:num w:numId="53">
    <w:abstractNumId w:val="27"/>
  </w:num>
  <w:num w:numId="54">
    <w:abstractNumId w:val="19"/>
  </w:num>
  <w:num w:numId="55">
    <w:abstractNumId w:val="11"/>
  </w:num>
  <w:num w:numId="56">
    <w:abstractNumId w:val="25"/>
  </w:num>
  <w:num w:numId="57">
    <w:abstractNumId w:val="15"/>
  </w:num>
  <w:num w:numId="58">
    <w:abstractNumId w:val="44"/>
  </w:num>
  <w:num w:numId="59">
    <w:abstractNumId w:val="33"/>
  </w:num>
  <w:num w:numId="60">
    <w:abstractNumId w:val="9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irit Vahter">
    <w15:presenceInfo w15:providerId="AD" w15:userId="S::kairit.vahter@mnt.ee::d19ebfd0-d3e1-420a-ac70-aebed0c2ea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A86"/>
    <w:rsid w:val="000031FE"/>
    <w:rsid w:val="000102EA"/>
    <w:rsid w:val="00025FBC"/>
    <w:rsid w:val="00037D4E"/>
    <w:rsid w:val="00041300"/>
    <w:rsid w:val="00045814"/>
    <w:rsid w:val="0005171F"/>
    <w:rsid w:val="00060B6D"/>
    <w:rsid w:val="00061558"/>
    <w:rsid w:val="00065FDD"/>
    <w:rsid w:val="000847C6"/>
    <w:rsid w:val="000A374B"/>
    <w:rsid w:val="000B7008"/>
    <w:rsid w:val="000C203E"/>
    <w:rsid w:val="000D7124"/>
    <w:rsid w:val="000E7F0A"/>
    <w:rsid w:val="001033F4"/>
    <w:rsid w:val="00106895"/>
    <w:rsid w:val="00110A62"/>
    <w:rsid w:val="00115276"/>
    <w:rsid w:val="00124E3F"/>
    <w:rsid w:val="00126CEF"/>
    <w:rsid w:val="0013260A"/>
    <w:rsid w:val="0014364F"/>
    <w:rsid w:val="00144E54"/>
    <w:rsid w:val="001501E8"/>
    <w:rsid w:val="00152C5F"/>
    <w:rsid w:val="00157C00"/>
    <w:rsid w:val="001631BF"/>
    <w:rsid w:val="00163FDD"/>
    <w:rsid w:val="001654F5"/>
    <w:rsid w:val="001742A1"/>
    <w:rsid w:val="00191BB3"/>
    <w:rsid w:val="00194D03"/>
    <w:rsid w:val="00195D33"/>
    <w:rsid w:val="00196F15"/>
    <w:rsid w:val="00197DFC"/>
    <w:rsid w:val="001A3D0C"/>
    <w:rsid w:val="001A5EC1"/>
    <w:rsid w:val="001A73A8"/>
    <w:rsid w:val="001B06E4"/>
    <w:rsid w:val="001B488D"/>
    <w:rsid w:val="001B4DC4"/>
    <w:rsid w:val="001D218F"/>
    <w:rsid w:val="001D65B4"/>
    <w:rsid w:val="001E1B1E"/>
    <w:rsid w:val="001E2358"/>
    <w:rsid w:val="001E4549"/>
    <w:rsid w:val="00207572"/>
    <w:rsid w:val="00214198"/>
    <w:rsid w:val="00217E5D"/>
    <w:rsid w:val="00227D05"/>
    <w:rsid w:val="00244CCC"/>
    <w:rsid w:val="00250656"/>
    <w:rsid w:val="002508F0"/>
    <w:rsid w:val="00251C03"/>
    <w:rsid w:val="0025767A"/>
    <w:rsid w:val="0027534D"/>
    <w:rsid w:val="002755D4"/>
    <w:rsid w:val="002830CB"/>
    <w:rsid w:val="0028338A"/>
    <w:rsid w:val="00287BCC"/>
    <w:rsid w:val="002970C0"/>
    <w:rsid w:val="002A1BA2"/>
    <w:rsid w:val="002B15E4"/>
    <w:rsid w:val="002B7E01"/>
    <w:rsid w:val="002C09F7"/>
    <w:rsid w:val="002C438E"/>
    <w:rsid w:val="002D293E"/>
    <w:rsid w:val="002D42A4"/>
    <w:rsid w:val="002E0760"/>
    <w:rsid w:val="002E20A2"/>
    <w:rsid w:val="002E3E69"/>
    <w:rsid w:val="002F0B0E"/>
    <w:rsid w:val="002F1AB4"/>
    <w:rsid w:val="002F5FD5"/>
    <w:rsid w:val="00303CCE"/>
    <w:rsid w:val="00304EC2"/>
    <w:rsid w:val="00307DE6"/>
    <w:rsid w:val="00313B01"/>
    <w:rsid w:val="00320391"/>
    <w:rsid w:val="00335818"/>
    <w:rsid w:val="00347660"/>
    <w:rsid w:val="003716F0"/>
    <w:rsid w:val="00371A5C"/>
    <w:rsid w:val="0037749E"/>
    <w:rsid w:val="003801F8"/>
    <w:rsid w:val="003816C5"/>
    <w:rsid w:val="003912BA"/>
    <w:rsid w:val="003A4174"/>
    <w:rsid w:val="003A6384"/>
    <w:rsid w:val="003B5369"/>
    <w:rsid w:val="003C3C95"/>
    <w:rsid w:val="003D000D"/>
    <w:rsid w:val="003D2051"/>
    <w:rsid w:val="003D6A41"/>
    <w:rsid w:val="003D7797"/>
    <w:rsid w:val="003E6BB5"/>
    <w:rsid w:val="003F3468"/>
    <w:rsid w:val="003F3D93"/>
    <w:rsid w:val="003F5867"/>
    <w:rsid w:val="003F75D9"/>
    <w:rsid w:val="0041554D"/>
    <w:rsid w:val="00415F91"/>
    <w:rsid w:val="004170CE"/>
    <w:rsid w:val="004214BC"/>
    <w:rsid w:val="004401C8"/>
    <w:rsid w:val="004464D5"/>
    <w:rsid w:val="00450F00"/>
    <w:rsid w:val="00465DCE"/>
    <w:rsid w:val="00475A88"/>
    <w:rsid w:val="00481086"/>
    <w:rsid w:val="0048189D"/>
    <w:rsid w:val="00486E34"/>
    <w:rsid w:val="00494AA7"/>
    <w:rsid w:val="00495ED7"/>
    <w:rsid w:val="004A5331"/>
    <w:rsid w:val="004B0B69"/>
    <w:rsid w:val="004B6438"/>
    <w:rsid w:val="004C1C20"/>
    <w:rsid w:val="004C4EE1"/>
    <w:rsid w:val="004C780E"/>
    <w:rsid w:val="004D0E3A"/>
    <w:rsid w:val="004D5D89"/>
    <w:rsid w:val="004D7503"/>
    <w:rsid w:val="004F112C"/>
    <w:rsid w:val="004F5332"/>
    <w:rsid w:val="00503DBD"/>
    <w:rsid w:val="0050529F"/>
    <w:rsid w:val="005108FC"/>
    <w:rsid w:val="00511797"/>
    <w:rsid w:val="005209BE"/>
    <w:rsid w:val="0052387D"/>
    <w:rsid w:val="0053262F"/>
    <w:rsid w:val="00535B2D"/>
    <w:rsid w:val="005523E5"/>
    <w:rsid w:val="00552E17"/>
    <w:rsid w:val="0055645E"/>
    <w:rsid w:val="00562992"/>
    <w:rsid w:val="00564EBC"/>
    <w:rsid w:val="0056730E"/>
    <w:rsid w:val="00570945"/>
    <w:rsid w:val="00573BAD"/>
    <w:rsid w:val="00592A40"/>
    <w:rsid w:val="0059655D"/>
    <w:rsid w:val="005A4DAA"/>
    <w:rsid w:val="005A6FE7"/>
    <w:rsid w:val="005A7EFA"/>
    <w:rsid w:val="005B12AF"/>
    <w:rsid w:val="005B7431"/>
    <w:rsid w:val="005C3915"/>
    <w:rsid w:val="005C520C"/>
    <w:rsid w:val="005C74F5"/>
    <w:rsid w:val="005C7BE2"/>
    <w:rsid w:val="005D268C"/>
    <w:rsid w:val="005D3279"/>
    <w:rsid w:val="005D3772"/>
    <w:rsid w:val="005D5521"/>
    <w:rsid w:val="005E41E2"/>
    <w:rsid w:val="005F0C50"/>
    <w:rsid w:val="0061159F"/>
    <w:rsid w:val="006162A2"/>
    <w:rsid w:val="0062402B"/>
    <w:rsid w:val="00624E16"/>
    <w:rsid w:val="00633C3D"/>
    <w:rsid w:val="00643052"/>
    <w:rsid w:val="006505F6"/>
    <w:rsid w:val="00653A2A"/>
    <w:rsid w:val="00661982"/>
    <w:rsid w:val="006623D7"/>
    <w:rsid w:val="006649E9"/>
    <w:rsid w:val="00670777"/>
    <w:rsid w:val="00673116"/>
    <w:rsid w:val="00690C45"/>
    <w:rsid w:val="00691239"/>
    <w:rsid w:val="006A4F3B"/>
    <w:rsid w:val="006A5C7C"/>
    <w:rsid w:val="006B1E2E"/>
    <w:rsid w:val="006B556D"/>
    <w:rsid w:val="006E576F"/>
    <w:rsid w:val="006E5F1D"/>
    <w:rsid w:val="006F2666"/>
    <w:rsid w:val="006F5547"/>
    <w:rsid w:val="00703A8C"/>
    <w:rsid w:val="00704777"/>
    <w:rsid w:val="00710781"/>
    <w:rsid w:val="0071400C"/>
    <w:rsid w:val="00714194"/>
    <w:rsid w:val="00715859"/>
    <w:rsid w:val="00716F40"/>
    <w:rsid w:val="00723E42"/>
    <w:rsid w:val="00735376"/>
    <w:rsid w:val="0073586D"/>
    <w:rsid w:val="00744670"/>
    <w:rsid w:val="00763B4A"/>
    <w:rsid w:val="007652B7"/>
    <w:rsid w:val="007908D3"/>
    <w:rsid w:val="007A2C4F"/>
    <w:rsid w:val="007C2769"/>
    <w:rsid w:val="007E24F1"/>
    <w:rsid w:val="007E2C49"/>
    <w:rsid w:val="007E45E3"/>
    <w:rsid w:val="007F386D"/>
    <w:rsid w:val="008020B9"/>
    <w:rsid w:val="00817FA3"/>
    <w:rsid w:val="00823759"/>
    <w:rsid w:val="00830262"/>
    <w:rsid w:val="00837E56"/>
    <w:rsid w:val="00842F9A"/>
    <w:rsid w:val="00843BB4"/>
    <w:rsid w:val="00844471"/>
    <w:rsid w:val="00852D1B"/>
    <w:rsid w:val="008545FF"/>
    <w:rsid w:val="0085676D"/>
    <w:rsid w:val="00862E63"/>
    <w:rsid w:val="0086613B"/>
    <w:rsid w:val="00871A26"/>
    <w:rsid w:val="008777F6"/>
    <w:rsid w:val="00885947"/>
    <w:rsid w:val="008903E7"/>
    <w:rsid w:val="008925E7"/>
    <w:rsid w:val="008A1E29"/>
    <w:rsid w:val="008A235D"/>
    <w:rsid w:val="008A60FC"/>
    <w:rsid w:val="008C248C"/>
    <w:rsid w:val="008E0C5E"/>
    <w:rsid w:val="008F12F7"/>
    <w:rsid w:val="008F20A3"/>
    <w:rsid w:val="00907548"/>
    <w:rsid w:val="00907A86"/>
    <w:rsid w:val="00912985"/>
    <w:rsid w:val="009134C0"/>
    <w:rsid w:val="009167C0"/>
    <w:rsid w:val="00922E57"/>
    <w:rsid w:val="00924458"/>
    <w:rsid w:val="00926644"/>
    <w:rsid w:val="00945982"/>
    <w:rsid w:val="0096644C"/>
    <w:rsid w:val="00966829"/>
    <w:rsid w:val="009730FA"/>
    <w:rsid w:val="009738C4"/>
    <w:rsid w:val="00973FD5"/>
    <w:rsid w:val="009A6635"/>
    <w:rsid w:val="009B3897"/>
    <w:rsid w:val="009B4D1D"/>
    <w:rsid w:val="009B6E07"/>
    <w:rsid w:val="009C6BB5"/>
    <w:rsid w:val="009D10D4"/>
    <w:rsid w:val="009D29CA"/>
    <w:rsid w:val="00A000BD"/>
    <w:rsid w:val="00A152DE"/>
    <w:rsid w:val="00A243BE"/>
    <w:rsid w:val="00A310D1"/>
    <w:rsid w:val="00A31807"/>
    <w:rsid w:val="00A320D8"/>
    <w:rsid w:val="00A335BA"/>
    <w:rsid w:val="00A40561"/>
    <w:rsid w:val="00A41C41"/>
    <w:rsid w:val="00A72CB8"/>
    <w:rsid w:val="00A75203"/>
    <w:rsid w:val="00A80E43"/>
    <w:rsid w:val="00A83901"/>
    <w:rsid w:val="00A91AF7"/>
    <w:rsid w:val="00A93F31"/>
    <w:rsid w:val="00A965B5"/>
    <w:rsid w:val="00AC79D6"/>
    <w:rsid w:val="00AD028F"/>
    <w:rsid w:val="00AD1023"/>
    <w:rsid w:val="00AD6D05"/>
    <w:rsid w:val="00AD752D"/>
    <w:rsid w:val="00AE1CDE"/>
    <w:rsid w:val="00AE58A8"/>
    <w:rsid w:val="00AF3C43"/>
    <w:rsid w:val="00AF5960"/>
    <w:rsid w:val="00AF6A51"/>
    <w:rsid w:val="00B036E2"/>
    <w:rsid w:val="00B05B73"/>
    <w:rsid w:val="00B122D2"/>
    <w:rsid w:val="00B13904"/>
    <w:rsid w:val="00B43221"/>
    <w:rsid w:val="00B47927"/>
    <w:rsid w:val="00B52182"/>
    <w:rsid w:val="00B5297F"/>
    <w:rsid w:val="00B61D47"/>
    <w:rsid w:val="00B635E7"/>
    <w:rsid w:val="00B66C21"/>
    <w:rsid w:val="00B70653"/>
    <w:rsid w:val="00B70E75"/>
    <w:rsid w:val="00B75939"/>
    <w:rsid w:val="00BB47EF"/>
    <w:rsid w:val="00BC16A5"/>
    <w:rsid w:val="00BD2983"/>
    <w:rsid w:val="00BD29F6"/>
    <w:rsid w:val="00BD7376"/>
    <w:rsid w:val="00BE35C3"/>
    <w:rsid w:val="00BE64E1"/>
    <w:rsid w:val="00BF11B7"/>
    <w:rsid w:val="00BF701F"/>
    <w:rsid w:val="00BF766A"/>
    <w:rsid w:val="00C33802"/>
    <w:rsid w:val="00C41262"/>
    <w:rsid w:val="00C52106"/>
    <w:rsid w:val="00C55997"/>
    <w:rsid w:val="00C57A47"/>
    <w:rsid w:val="00C62CDD"/>
    <w:rsid w:val="00C7501A"/>
    <w:rsid w:val="00C77C5E"/>
    <w:rsid w:val="00C82775"/>
    <w:rsid w:val="00C8370A"/>
    <w:rsid w:val="00C86182"/>
    <w:rsid w:val="00C90C48"/>
    <w:rsid w:val="00C92DED"/>
    <w:rsid w:val="00CA6F71"/>
    <w:rsid w:val="00CB5D2F"/>
    <w:rsid w:val="00CB6BB2"/>
    <w:rsid w:val="00CE082D"/>
    <w:rsid w:val="00CE7D3D"/>
    <w:rsid w:val="00CF3A81"/>
    <w:rsid w:val="00D06D78"/>
    <w:rsid w:val="00D14A9B"/>
    <w:rsid w:val="00D1503F"/>
    <w:rsid w:val="00D22F1C"/>
    <w:rsid w:val="00D25A73"/>
    <w:rsid w:val="00D32A99"/>
    <w:rsid w:val="00D3474E"/>
    <w:rsid w:val="00D44D8A"/>
    <w:rsid w:val="00D477A5"/>
    <w:rsid w:val="00D5677F"/>
    <w:rsid w:val="00D81168"/>
    <w:rsid w:val="00D8474E"/>
    <w:rsid w:val="00D92039"/>
    <w:rsid w:val="00D9220E"/>
    <w:rsid w:val="00D92631"/>
    <w:rsid w:val="00D9309B"/>
    <w:rsid w:val="00D96515"/>
    <w:rsid w:val="00D9692E"/>
    <w:rsid w:val="00D976AD"/>
    <w:rsid w:val="00DA5398"/>
    <w:rsid w:val="00DA6943"/>
    <w:rsid w:val="00DB27EE"/>
    <w:rsid w:val="00DB72F8"/>
    <w:rsid w:val="00DE1ABC"/>
    <w:rsid w:val="00DF22F4"/>
    <w:rsid w:val="00E047FB"/>
    <w:rsid w:val="00E0533E"/>
    <w:rsid w:val="00E160D3"/>
    <w:rsid w:val="00E17733"/>
    <w:rsid w:val="00E20524"/>
    <w:rsid w:val="00E5356C"/>
    <w:rsid w:val="00E55F73"/>
    <w:rsid w:val="00E70BCC"/>
    <w:rsid w:val="00E775C1"/>
    <w:rsid w:val="00E83873"/>
    <w:rsid w:val="00E9546B"/>
    <w:rsid w:val="00E95B34"/>
    <w:rsid w:val="00E970E8"/>
    <w:rsid w:val="00E971D5"/>
    <w:rsid w:val="00EA0891"/>
    <w:rsid w:val="00EC08AE"/>
    <w:rsid w:val="00EC1EC8"/>
    <w:rsid w:val="00ED3E1A"/>
    <w:rsid w:val="00ED4AC1"/>
    <w:rsid w:val="00ED6790"/>
    <w:rsid w:val="00F069EF"/>
    <w:rsid w:val="00F1229D"/>
    <w:rsid w:val="00F1317B"/>
    <w:rsid w:val="00F13D0D"/>
    <w:rsid w:val="00F1660D"/>
    <w:rsid w:val="00F30E0E"/>
    <w:rsid w:val="00F425A2"/>
    <w:rsid w:val="00F50E07"/>
    <w:rsid w:val="00F5434F"/>
    <w:rsid w:val="00F61D9D"/>
    <w:rsid w:val="00F7527F"/>
    <w:rsid w:val="00F802ED"/>
    <w:rsid w:val="00F8599E"/>
    <w:rsid w:val="00F85D70"/>
    <w:rsid w:val="00F93F32"/>
    <w:rsid w:val="00FC042A"/>
    <w:rsid w:val="00FC19E5"/>
    <w:rsid w:val="00FC4B5B"/>
    <w:rsid w:val="00FC692A"/>
    <w:rsid w:val="00FE2560"/>
    <w:rsid w:val="0499E2F8"/>
    <w:rsid w:val="09204AE2"/>
    <w:rsid w:val="0F64E4DB"/>
    <w:rsid w:val="15010486"/>
    <w:rsid w:val="1776064E"/>
    <w:rsid w:val="2107B63A"/>
    <w:rsid w:val="21AEF5CE"/>
    <w:rsid w:val="23B00469"/>
    <w:rsid w:val="244CC7CC"/>
    <w:rsid w:val="28FB9AE7"/>
    <w:rsid w:val="294FFD92"/>
    <w:rsid w:val="2B8FE1FF"/>
    <w:rsid w:val="2CC557F7"/>
    <w:rsid w:val="3E7A8651"/>
    <w:rsid w:val="407F7911"/>
    <w:rsid w:val="410A0FD6"/>
    <w:rsid w:val="4734AB5E"/>
    <w:rsid w:val="545FDE5F"/>
    <w:rsid w:val="54653CB0"/>
    <w:rsid w:val="55AD9DA5"/>
    <w:rsid w:val="5CA7D1A6"/>
    <w:rsid w:val="5CBA07E9"/>
    <w:rsid w:val="6262CDAB"/>
    <w:rsid w:val="64470AA5"/>
    <w:rsid w:val="6A6E94FD"/>
    <w:rsid w:val="732426AB"/>
    <w:rsid w:val="745C8F9C"/>
    <w:rsid w:val="74A63798"/>
    <w:rsid w:val="756EB96D"/>
    <w:rsid w:val="7BC98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C74F"/>
  <w15:docId w15:val="{53028E5E-516B-46EE-B5D0-AF1C82CA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618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907A8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07A86"/>
    <w:rPr>
      <w:sz w:val="20"/>
      <w:szCs w:val="20"/>
    </w:rPr>
  </w:style>
  <w:style w:type="character" w:styleId="Kommentaariviide">
    <w:name w:val="annotation reference"/>
    <w:uiPriority w:val="99"/>
    <w:semiHidden/>
    <w:unhideWhenUsed/>
    <w:rsid w:val="00907A86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07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07A8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907A8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823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3759"/>
  </w:style>
  <w:style w:type="paragraph" w:styleId="Jalus">
    <w:name w:val="footer"/>
    <w:basedOn w:val="Normaallaad"/>
    <w:link w:val="JalusMrk"/>
    <w:uiPriority w:val="99"/>
    <w:unhideWhenUsed/>
    <w:rsid w:val="00823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23759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B4DC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B4DC4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semiHidden/>
    <w:unhideWhenUsed/>
    <w:rsid w:val="00A31807"/>
    <w:rPr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92DED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92DED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92DED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653A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85F16AF58A7A44B6307EE207B03B8B" ma:contentTypeVersion="11" ma:contentTypeDescription="Create a new document." ma:contentTypeScope="" ma:versionID="9a8f83e81d0e696f2aa1d8de2750ccc2">
  <xsd:schema xmlns:xsd="http://www.w3.org/2001/XMLSchema" xmlns:xs="http://www.w3.org/2001/XMLSchema" xmlns:p="http://schemas.microsoft.com/office/2006/metadata/properties" xmlns:ns2="a7c26f75-7cc1-4752-9837-03f9ac72e1a4" xmlns:ns3="31e09457-c9db-4f10-be3d-ec75c880b275" targetNamespace="http://schemas.microsoft.com/office/2006/metadata/properties" ma:root="true" ma:fieldsID="5be24fd874f64794c049b6b35d7fe5d4" ns2:_="" ns3:_="">
    <xsd:import namespace="a7c26f75-7cc1-4752-9837-03f9ac72e1a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isoon" minOccurs="0"/>
                <xsd:element ref="ns2:Protsessijuht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26f75-7cc1-4752-9837-03f9ac72e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isoon" ma:index="13" nillable="true" ma:displayName="Eelmine verisoon" ma:format="Dropdown" ma:internalName="Eelmineverisoon">
      <xsd:simpleType>
        <xsd:restriction base="dms:Note">
          <xsd:maxLength value="255"/>
        </xsd:restriction>
      </xsd:simpleType>
    </xsd:element>
    <xsd:element name="Protsessijuht" ma:index="14" nillable="true" ma:displayName="Protsessi juht" ma:format="Dropdown" ma:list="UserInfo" ma:SharePointGroup="0" ma:internalName="Protsess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a7c26f75-7cc1-4752-9837-03f9ac72e1a4">ÕO2</T_x00e4_his>
    <Protsessijuht xmlns="a7c26f75-7cc1-4752-9837-03f9ac72e1a4">
      <UserInfo>
        <DisplayName>Ege Stiina Järvmägi</DisplayName>
        <AccountId>2544</AccountId>
        <AccountType/>
      </UserInfo>
    </Protsessijuht>
    <Kirjeldus xmlns="a7c26f75-7cc1-4752-9837-03f9ac72e1a4">Vorm</Kirjeldus>
    <Kinnitamise_x002f_kehtivuseaeg xmlns="a7c26f75-7cc1-4752-9837-03f9ac72e1a4">07.05.2021 kk nr 1.1-1/21/272</Kinnitamise_x002f_kehtivuseaeg>
    <Eelmineverisoon xmlns="a7c26f75-7cc1-4752-9837-03f9ac72e1a4">09.02.2021 kk nr 1.1-1/21/98</Eelmineverisoon>
  </documentManagement>
</p:properties>
</file>

<file path=customXml/itemProps1.xml><?xml version="1.0" encoding="utf-8"?>
<ds:datastoreItem xmlns:ds="http://schemas.openxmlformats.org/officeDocument/2006/customXml" ds:itemID="{8C679A2C-8A63-4B28-81B4-3F6FE36285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A1F43F-98CA-4F70-BB40-4F15B6ACC6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935DB2-D956-4876-80E9-65DFEC9C0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26f75-7cc1-4752-9837-03f9ac72e1a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05576-1FD5-4BF8-A510-B28C9F1FBEAD}">
  <ds:schemaRefs>
    <ds:schemaRef ds:uri="http://schemas.microsoft.com/office/2006/metadata/properties"/>
    <ds:schemaRef ds:uri="http://schemas.microsoft.com/office/infopath/2007/PartnerControls"/>
    <ds:schemaRef ds:uri="a7c26f75-7cc1-4752-9837-03f9ac72e1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982</Words>
  <Characters>5699</Characters>
  <Application>Microsoft Office Word</Application>
  <DocSecurity>0</DocSecurity>
  <Lines>47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Kadi Tuum</cp:lastModifiedBy>
  <cp:revision>3</cp:revision>
  <cp:lastPrinted>2017-10-04T08:25:00Z</cp:lastPrinted>
  <dcterms:created xsi:type="dcterms:W3CDTF">2022-02-16T09:48:00Z</dcterms:created>
  <dcterms:modified xsi:type="dcterms:W3CDTF">2022-03-07T08:50:00Z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0x0101007685F16AF58A7A44B6307EE207B03B8B</vt:lpwstr>
  </property>
</Properties>
</file>